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3308" w:rsidRPr="005442AE" w:rsidRDefault="00D339CC" w:rsidP="003E5CA8">
      <w:pPr>
        <w:ind w:left="3540" w:firstLine="708"/>
        <w:jc w:val="both"/>
        <w:rPr>
          <w:rFonts w:ascii="Times New Roman" w:hAnsi="Times New Roman" w:cs="Times New Roman"/>
          <w:sz w:val="24"/>
          <w:szCs w:val="24"/>
          <w:lang w:val="en-US"/>
        </w:rPr>
      </w:pPr>
      <w:r w:rsidRPr="005442AE">
        <w:rPr>
          <w:rFonts w:ascii="Times New Roman" w:hAnsi="Times New Roman" w:cs="Times New Roman"/>
          <w:noProof/>
          <w:lang w:eastAsia="pt-BR"/>
        </w:rPr>
        <mc:AlternateContent>
          <mc:Choice Requires="wps">
            <w:drawing>
              <wp:anchor distT="0" distB="0" distL="114300" distR="114300" simplePos="0" relativeHeight="251686912" behindDoc="0" locked="0" layoutInCell="1" allowOverlap="1" wp14:anchorId="5B934E45" wp14:editId="3D2E9CB6">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C6C1295"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" filled="f" strokecolor="black [3213]" strokeweight=".5pt"/>
            </w:pict>
          </mc:Fallback>
        </mc:AlternateContent>
      </w:r>
    </w:p>
    <w:p w:rsidR="00343607" w:rsidRPr="00347CC7" w:rsidRDefault="00343607" w:rsidP="00343607">
      <w:pPr>
        <w:spacing w:after="0"/>
        <w:jc w:val="center"/>
        <w:rPr>
          <w:rFonts w:ascii="Times New Roman" w:hAnsi="Times New Roman" w:cs="Times New Roman"/>
          <w:b/>
          <w:lang w:val="en-US"/>
        </w:rPr>
      </w:pPr>
      <w:r w:rsidRPr="00347CC7">
        <w:rPr>
          <w:rFonts w:ascii="Times New Roman" w:hAnsi="Times New Roman" w:cs="Times New Roman"/>
          <w:b/>
          <w:lang w:val="en-US"/>
        </w:rPr>
        <w:t>MINISTRY OF</w:t>
      </w:r>
      <w:r>
        <w:rPr>
          <w:rFonts w:ascii="Times New Roman" w:hAnsi="Times New Roman" w:cs="Times New Roman"/>
          <w:b/>
          <w:lang w:val="en-US"/>
        </w:rPr>
        <w:t xml:space="preserve"> THE</w:t>
      </w:r>
      <w:r w:rsidRPr="00347CC7">
        <w:rPr>
          <w:rFonts w:ascii="Times New Roman" w:hAnsi="Times New Roman" w:cs="Times New Roman"/>
          <w:b/>
          <w:lang w:val="en-US"/>
        </w:rPr>
        <w:t xml:space="preserve"> ECONOMY </w:t>
      </w:r>
      <w:r>
        <w:rPr>
          <w:rFonts w:ascii="Times New Roman" w:hAnsi="Times New Roman" w:cs="Times New Roman"/>
          <w:b/>
          <w:lang w:val="en-US"/>
        </w:rPr>
        <w:t>(ME)</w:t>
      </w:r>
    </w:p>
    <w:p w:rsidR="00343607" w:rsidRPr="00347CC7" w:rsidRDefault="00343607" w:rsidP="00343607">
      <w:pPr>
        <w:spacing w:after="0"/>
        <w:jc w:val="center"/>
        <w:rPr>
          <w:rFonts w:ascii="Times New Roman" w:hAnsi="Times New Roman" w:cs="Times New Roman"/>
          <w:lang w:val="en-US" w:eastAsia="pt-BR"/>
        </w:rPr>
      </w:pPr>
      <w:r w:rsidRPr="00347CC7">
        <w:rPr>
          <w:rFonts w:ascii="Times New Roman" w:hAnsi="Times New Roman" w:cs="Times New Roman"/>
          <w:b/>
          <w:lang w:val="en-US"/>
        </w:rPr>
        <w:t>SECRETARIAT OF FOREIGN TRADE AND INTERNATIONAL AFFAIRS (SECINT)</w:t>
      </w:r>
    </w:p>
    <w:p w:rsidR="00343607" w:rsidRPr="00347CC7" w:rsidRDefault="00343607" w:rsidP="00343607">
      <w:pPr>
        <w:spacing w:after="0"/>
        <w:jc w:val="center"/>
        <w:rPr>
          <w:rFonts w:ascii="Times New Roman" w:hAnsi="Times New Roman" w:cs="Times New Roman"/>
          <w:lang w:val="en-US" w:eastAsia="pt-BR"/>
        </w:rPr>
      </w:pPr>
      <w:r w:rsidRPr="00347CC7">
        <w:rPr>
          <w:rFonts w:ascii="Times New Roman" w:hAnsi="Times New Roman" w:cs="Times New Roman"/>
          <w:b/>
          <w:lang w:val="en-US"/>
        </w:rPr>
        <w:t>SECRETARIAT OF FOREIGN TRADE (SECEX)</w:t>
      </w:r>
    </w:p>
    <w:p w:rsidR="00343607" w:rsidRPr="00347CC7" w:rsidRDefault="00343607" w:rsidP="00343607">
      <w:pPr>
        <w:pStyle w:val="Cabealho"/>
        <w:jc w:val="center"/>
        <w:rPr>
          <w:sz w:val="22"/>
          <w:szCs w:val="22"/>
          <w:lang w:val="en-US"/>
        </w:rPr>
      </w:pPr>
      <w:r w:rsidRPr="00347CC7">
        <w:rPr>
          <w:b/>
          <w:sz w:val="22"/>
          <w:szCs w:val="22"/>
          <w:lang w:val="en-US"/>
        </w:rPr>
        <w:t>SUBSECRETARIAT OF TRADE REMEDIES (SDCOM)</w:t>
      </w:r>
    </w:p>
    <w:p w:rsidR="001B1068" w:rsidRPr="001B1068" w:rsidRDefault="001B1068" w:rsidP="001B1068">
      <w:pPr>
        <w:spacing w:after="0"/>
        <w:jc w:val="center"/>
        <w:rPr>
          <w:rFonts w:ascii="Times New Roman" w:hAnsi="Times New Roman" w:cs="Times New Roman"/>
          <w:sz w:val="18"/>
          <w:szCs w:val="18"/>
        </w:rPr>
      </w:pPr>
      <w:r w:rsidRPr="001B1068">
        <w:rPr>
          <w:rFonts w:ascii="Times New Roman" w:hAnsi="Times New Roman" w:cs="Times New Roman"/>
          <w:sz w:val="18"/>
          <w:szCs w:val="18"/>
        </w:rPr>
        <w:t>Esplanada dos Ministérios, Bloco J, Sala 408, Brasília – DF, CEP 70.053-900</w:t>
      </w:r>
    </w:p>
    <w:p w:rsidR="009A2706" w:rsidRPr="001B1068" w:rsidRDefault="009A2706" w:rsidP="009A2706">
      <w:pPr>
        <w:spacing w:after="0"/>
        <w:jc w:val="center"/>
        <w:rPr>
          <w:rFonts w:ascii="Times New Roman" w:hAnsi="Times New Roman" w:cs="Times New Roman"/>
          <w:sz w:val="18"/>
          <w:szCs w:val="18"/>
          <w:lang w:val="fr-FR"/>
        </w:rPr>
      </w:pPr>
      <w:r w:rsidRPr="001B1068">
        <w:rPr>
          <w:rFonts w:ascii="Times New Roman" w:hAnsi="Times New Roman" w:cs="Times New Roman"/>
          <w:sz w:val="18"/>
          <w:szCs w:val="18"/>
          <w:lang w:val="fr-FR"/>
        </w:rPr>
        <w:t xml:space="preserve">Contact: (+55 61) 2027-7770 – </w:t>
      </w:r>
      <w:r w:rsidR="00687113">
        <w:fldChar w:fldCharType="begin"/>
      </w:r>
      <w:r w:rsidR="00687113" w:rsidRPr="001B1068">
        <w:rPr>
          <w:lang w:val="fr-FR"/>
        </w:rPr>
        <w:instrText xml:space="preserve"> HYPERLINK "mailto:decom@mdic.gov.br" </w:instrText>
      </w:r>
      <w:r w:rsidR="00687113">
        <w:fldChar w:fldCharType="separate"/>
      </w:r>
      <w:r w:rsidRPr="001B1068">
        <w:rPr>
          <w:rStyle w:val="Hyperlink"/>
          <w:rFonts w:ascii="Times New Roman" w:hAnsi="Times New Roman" w:cs="Times New Roman"/>
          <w:sz w:val="18"/>
          <w:szCs w:val="18"/>
          <w:lang w:val="fr-FR"/>
        </w:rPr>
        <w:t>decom@mdic.gov.br</w:t>
      </w:r>
      <w:r w:rsidR="00687113">
        <w:rPr>
          <w:rStyle w:val="Hyperlink"/>
          <w:rFonts w:ascii="Times New Roman" w:hAnsi="Times New Roman" w:cs="Times New Roman"/>
          <w:sz w:val="18"/>
          <w:szCs w:val="18"/>
          <w:lang w:val="en-US"/>
        </w:rPr>
        <w:fldChar w:fldCharType="end"/>
      </w:r>
      <w:r w:rsidRPr="001B1068">
        <w:rPr>
          <w:rFonts w:ascii="Times New Roman" w:hAnsi="Times New Roman" w:cs="Times New Roman"/>
          <w:sz w:val="18"/>
          <w:szCs w:val="18"/>
          <w:lang w:val="fr-FR"/>
        </w:rPr>
        <w:tab/>
      </w:r>
    </w:p>
    <w:p w:rsidR="00A63308" w:rsidRPr="001B1068" w:rsidRDefault="00A63308" w:rsidP="00A63308">
      <w:pPr>
        <w:jc w:val="both"/>
        <w:rPr>
          <w:rFonts w:ascii="Times New Roman" w:hAnsi="Times New Roman" w:cs="Times New Roman"/>
          <w:sz w:val="24"/>
          <w:szCs w:val="24"/>
          <w:lang w:val="fr-FR"/>
        </w:rPr>
      </w:pPr>
    </w:p>
    <w:p w:rsidR="00F33664" w:rsidRPr="001B1068" w:rsidRDefault="00F33664" w:rsidP="00F33664">
      <w:pPr>
        <w:jc w:val="center"/>
        <w:rPr>
          <w:rFonts w:ascii="Times New Roman" w:hAnsi="Times New Roman" w:cs="Times New Roman"/>
          <w:sz w:val="36"/>
          <w:szCs w:val="36"/>
          <w:lang w:val="fr-FR"/>
        </w:rPr>
      </w:pPr>
    </w:p>
    <w:p w:rsidR="00F33664" w:rsidRPr="001B1068" w:rsidRDefault="00F33664" w:rsidP="00F33664">
      <w:pPr>
        <w:jc w:val="center"/>
        <w:rPr>
          <w:rFonts w:ascii="Times New Roman" w:hAnsi="Times New Roman" w:cs="Times New Roman"/>
          <w:sz w:val="36"/>
          <w:szCs w:val="36"/>
          <w:lang w:val="fr-FR"/>
        </w:rPr>
      </w:pPr>
    </w:p>
    <w:p w:rsidR="004E4C23" w:rsidRPr="001B1068" w:rsidRDefault="004E4C23" w:rsidP="00F33664">
      <w:pPr>
        <w:jc w:val="center"/>
        <w:rPr>
          <w:rFonts w:ascii="Times New Roman" w:hAnsi="Times New Roman" w:cs="Times New Roman"/>
          <w:sz w:val="36"/>
          <w:szCs w:val="36"/>
          <w:lang w:val="fr-FR"/>
        </w:rPr>
      </w:pPr>
    </w:p>
    <w:p w:rsidR="004E4C23" w:rsidRPr="001B1068" w:rsidRDefault="004E4C23" w:rsidP="00F33664">
      <w:pPr>
        <w:jc w:val="center"/>
        <w:rPr>
          <w:rFonts w:ascii="Times New Roman" w:hAnsi="Times New Roman" w:cs="Times New Roman"/>
          <w:sz w:val="36"/>
          <w:szCs w:val="36"/>
          <w:lang w:val="fr-FR"/>
        </w:rPr>
      </w:pPr>
    </w:p>
    <w:p w:rsidR="00A63308" w:rsidRPr="001B1068" w:rsidRDefault="00F33664" w:rsidP="00F33664">
      <w:pPr>
        <w:jc w:val="center"/>
        <w:rPr>
          <w:rFonts w:ascii="Times New Roman" w:hAnsi="Times New Roman" w:cs="Times New Roman"/>
          <w:b/>
          <w:sz w:val="32"/>
          <w:szCs w:val="32"/>
          <w:lang w:val="fr-FR"/>
        </w:rPr>
      </w:pPr>
      <w:r w:rsidRPr="001B1068">
        <w:rPr>
          <w:rFonts w:ascii="Times New Roman" w:hAnsi="Times New Roman" w:cs="Times New Roman"/>
          <w:b/>
          <w:sz w:val="32"/>
          <w:szCs w:val="32"/>
          <w:lang w:val="fr-FR"/>
        </w:rPr>
        <w:t>PRODUCER/EXPORTER QUESTIONNAIRE</w:t>
      </w:r>
    </w:p>
    <w:p w:rsidR="00F33664" w:rsidRPr="001B1068" w:rsidRDefault="00F33664" w:rsidP="00A63308">
      <w:pPr>
        <w:jc w:val="both"/>
        <w:rPr>
          <w:rFonts w:ascii="Times New Roman" w:hAnsi="Times New Roman" w:cs="Times New Roman"/>
          <w:sz w:val="24"/>
          <w:szCs w:val="24"/>
          <w:lang w:val="fr-FR"/>
        </w:rPr>
      </w:pPr>
    </w:p>
    <w:p w:rsidR="00F33664" w:rsidRPr="001B1068" w:rsidRDefault="00F33664" w:rsidP="00A63308">
      <w:pPr>
        <w:jc w:val="both"/>
        <w:rPr>
          <w:rFonts w:ascii="Times New Roman" w:hAnsi="Times New Roman" w:cs="Times New Roman"/>
          <w:sz w:val="24"/>
          <w:szCs w:val="24"/>
          <w:lang w:val="fr-FR"/>
        </w:rPr>
      </w:pPr>
    </w:p>
    <w:p w:rsidR="00F33664" w:rsidRPr="001B1068" w:rsidRDefault="00F33664" w:rsidP="00A63308">
      <w:pPr>
        <w:jc w:val="both"/>
        <w:rPr>
          <w:rFonts w:ascii="Times New Roman" w:hAnsi="Times New Roman" w:cs="Times New Roman"/>
          <w:sz w:val="24"/>
          <w:szCs w:val="24"/>
          <w:lang w:val="fr-FR"/>
        </w:rPr>
      </w:pPr>
    </w:p>
    <w:p w:rsidR="007E1ACA" w:rsidRPr="005442AE" w:rsidRDefault="00736101" w:rsidP="007E1ACA">
      <w:pPr>
        <w:jc w:val="both"/>
        <w:rPr>
          <w:rFonts w:ascii="Times New Roman" w:hAnsi="Times New Roman" w:cs="Times New Roman"/>
          <w:sz w:val="24"/>
          <w:szCs w:val="24"/>
          <w:lang w:val="en-US"/>
        </w:rPr>
      </w:pPr>
      <w:r>
        <w:rPr>
          <w:rFonts w:ascii="Times New Roman" w:hAnsi="Times New Roman" w:cs="Times New Roman"/>
          <w:sz w:val="24"/>
          <w:szCs w:val="24"/>
          <w:lang w:val="en-US"/>
        </w:rPr>
        <w:t>Sunset review of the anti-dumping measure levied on Brazilian imports of</w:t>
      </w:r>
      <w:r w:rsidRPr="00736101">
        <w:rPr>
          <w:rFonts w:ascii="Times New Roman" w:hAnsi="Times New Roman" w:cs="Times New Roman"/>
          <w:color w:val="FF0000"/>
          <w:sz w:val="24"/>
          <w:szCs w:val="24"/>
          <w:lang w:val="en-US"/>
        </w:rPr>
        <w:t xml:space="preserve"> </w:t>
      </w:r>
      <w:proofErr w:type="spellStart"/>
      <w:r w:rsidR="00F96FCC" w:rsidRPr="001214C6">
        <w:rPr>
          <w:rFonts w:ascii="Times New Roman" w:hAnsi="Times New Roman" w:cs="Times New Roman"/>
          <w:sz w:val="24"/>
          <w:szCs w:val="24"/>
          <w:lang w:val="en-US"/>
        </w:rPr>
        <w:t>presensitized</w:t>
      </w:r>
      <w:proofErr w:type="spellEnd"/>
      <w:r w:rsidR="00F96FCC" w:rsidRPr="001214C6">
        <w:rPr>
          <w:rFonts w:ascii="Times New Roman" w:hAnsi="Times New Roman" w:cs="Times New Roman"/>
          <w:sz w:val="24"/>
          <w:szCs w:val="24"/>
          <w:lang w:val="en-US"/>
        </w:rPr>
        <w:t xml:space="preserve"> </w:t>
      </w:r>
      <w:bookmarkStart w:id="0" w:name="_Hlk34904250"/>
      <w:r w:rsidR="00F96FCC" w:rsidRPr="001214C6">
        <w:rPr>
          <w:rFonts w:ascii="Times New Roman" w:hAnsi="Times New Roman" w:cs="Times New Roman"/>
          <w:sz w:val="24"/>
          <w:szCs w:val="24"/>
          <w:lang w:val="en-US"/>
        </w:rPr>
        <w:t xml:space="preserve">offset </w:t>
      </w:r>
      <w:proofErr w:type="spellStart"/>
      <w:r w:rsidR="00F96FCC" w:rsidRPr="001214C6">
        <w:rPr>
          <w:rFonts w:ascii="Times New Roman" w:hAnsi="Times New Roman" w:cs="Times New Roman"/>
          <w:sz w:val="24"/>
          <w:szCs w:val="24"/>
          <w:lang w:val="en-US"/>
        </w:rPr>
        <w:t>aluminium</w:t>
      </w:r>
      <w:proofErr w:type="spellEnd"/>
      <w:r w:rsidR="00F96FCC" w:rsidRPr="001214C6">
        <w:rPr>
          <w:rFonts w:ascii="Times New Roman" w:hAnsi="Times New Roman" w:cs="Times New Roman"/>
          <w:sz w:val="24"/>
          <w:szCs w:val="24"/>
          <w:lang w:val="en-US"/>
        </w:rPr>
        <w:t xml:space="preserve"> printing plates</w:t>
      </w:r>
      <w:bookmarkEnd w:id="0"/>
      <w:r w:rsidR="00F96FCC">
        <w:rPr>
          <w:rFonts w:ascii="Times New Roman" w:hAnsi="Times New Roman" w:cs="Times New Roman"/>
          <w:sz w:val="24"/>
          <w:szCs w:val="24"/>
          <w:lang w:val="en-US"/>
        </w:rPr>
        <w:t>,</w:t>
      </w:r>
      <w:r w:rsidRPr="00736101">
        <w:rPr>
          <w:rFonts w:ascii="Times New Roman" w:hAnsi="Times New Roman" w:cs="Times New Roman"/>
          <w:color w:val="FF0000"/>
          <w:sz w:val="24"/>
          <w:szCs w:val="24"/>
          <w:lang w:val="en-US"/>
        </w:rPr>
        <w:t xml:space="preserve"> </w:t>
      </w:r>
      <w:r w:rsidR="007E1ACA" w:rsidRPr="005442AE">
        <w:rPr>
          <w:rFonts w:ascii="Times New Roman" w:hAnsi="Times New Roman" w:cs="Times New Roman"/>
          <w:sz w:val="24"/>
          <w:szCs w:val="24"/>
          <w:lang w:val="en-US"/>
        </w:rPr>
        <w:t>usually classified under ite</w:t>
      </w:r>
      <w:r w:rsidR="00F96FCC">
        <w:rPr>
          <w:rFonts w:ascii="Times New Roman" w:hAnsi="Times New Roman" w:cs="Times New Roman"/>
          <w:sz w:val="24"/>
          <w:szCs w:val="24"/>
          <w:lang w:val="en-US"/>
        </w:rPr>
        <w:t>ms</w:t>
      </w:r>
      <w:r w:rsidR="007E1ACA" w:rsidRPr="005442AE">
        <w:rPr>
          <w:rFonts w:ascii="Times New Roman" w:hAnsi="Times New Roman" w:cs="Times New Roman"/>
          <w:sz w:val="24"/>
          <w:szCs w:val="24"/>
          <w:lang w:val="en-US"/>
        </w:rPr>
        <w:t xml:space="preserve"> </w:t>
      </w:r>
      <w:r w:rsidR="00F96FCC" w:rsidRPr="001214C6">
        <w:rPr>
          <w:rFonts w:ascii="Times New Roman" w:hAnsi="Times New Roman" w:cs="Times New Roman"/>
          <w:sz w:val="24"/>
          <w:szCs w:val="24"/>
          <w:lang w:val="en-US"/>
        </w:rPr>
        <w:t>3701.30.21 and 3701.30.31</w:t>
      </w:r>
      <w:r w:rsidR="00F96FCC">
        <w:rPr>
          <w:rFonts w:ascii="Times New Roman" w:hAnsi="Times New Roman" w:cs="Times New Roman"/>
          <w:sz w:val="24"/>
          <w:szCs w:val="24"/>
          <w:lang w:val="en-US"/>
        </w:rPr>
        <w:t xml:space="preserve"> </w:t>
      </w:r>
      <w:r w:rsidR="007E1ACA" w:rsidRPr="005442AE">
        <w:rPr>
          <w:rFonts w:ascii="Times New Roman" w:hAnsi="Times New Roman" w:cs="Times New Roman"/>
          <w:sz w:val="24"/>
          <w:szCs w:val="24"/>
          <w:lang w:val="en-US"/>
        </w:rPr>
        <w:t xml:space="preserve">of the MERCOSUR Common Nomenclature (NCM – </w:t>
      </w:r>
      <w:proofErr w:type="spellStart"/>
      <w:r w:rsidR="007E1ACA" w:rsidRPr="005442AE">
        <w:rPr>
          <w:rFonts w:ascii="Times New Roman" w:hAnsi="Times New Roman" w:cs="Times New Roman"/>
          <w:sz w:val="24"/>
          <w:szCs w:val="24"/>
          <w:lang w:val="en-US"/>
        </w:rPr>
        <w:t>Nomenclatura</w:t>
      </w:r>
      <w:proofErr w:type="spellEnd"/>
      <w:r w:rsidR="007E1ACA" w:rsidRPr="005442AE">
        <w:rPr>
          <w:rFonts w:ascii="Times New Roman" w:hAnsi="Times New Roman" w:cs="Times New Roman"/>
          <w:sz w:val="24"/>
          <w:szCs w:val="24"/>
          <w:lang w:val="en-US"/>
        </w:rPr>
        <w:t xml:space="preserve"> </w:t>
      </w:r>
      <w:proofErr w:type="spellStart"/>
      <w:r w:rsidR="007E1ACA" w:rsidRPr="005442AE">
        <w:rPr>
          <w:rFonts w:ascii="Times New Roman" w:hAnsi="Times New Roman" w:cs="Times New Roman"/>
          <w:sz w:val="24"/>
          <w:szCs w:val="24"/>
          <w:lang w:val="en-US"/>
        </w:rPr>
        <w:t>Comum</w:t>
      </w:r>
      <w:proofErr w:type="spellEnd"/>
      <w:r w:rsidR="007E1ACA" w:rsidRPr="005442AE">
        <w:rPr>
          <w:rFonts w:ascii="Times New Roman" w:hAnsi="Times New Roman" w:cs="Times New Roman"/>
          <w:sz w:val="24"/>
          <w:szCs w:val="24"/>
          <w:lang w:val="en-US"/>
        </w:rPr>
        <w:t xml:space="preserve"> do MERCOSUL), original from </w:t>
      </w:r>
      <w:r w:rsidR="00F96FCC" w:rsidRPr="001214C6">
        <w:rPr>
          <w:rFonts w:ascii="Times New Roman" w:hAnsi="Times New Roman" w:cs="Times New Roman"/>
          <w:sz w:val="24"/>
          <w:szCs w:val="24"/>
          <w:lang w:val="en-US"/>
        </w:rPr>
        <w:t>China, Chinese Taipei, United States of America and European Union</w:t>
      </w:r>
      <w:r w:rsidR="00F96FCC">
        <w:rPr>
          <w:rFonts w:ascii="Times New Roman" w:hAnsi="Times New Roman" w:cs="Times New Roman"/>
          <w:sz w:val="24"/>
          <w:szCs w:val="24"/>
          <w:lang w:val="en-US"/>
        </w:rPr>
        <w:t xml:space="preserve"> (including United Kingdom)</w:t>
      </w:r>
      <w:r w:rsidR="00885987">
        <w:rPr>
          <w:rFonts w:ascii="Times New Roman" w:hAnsi="Times New Roman" w:cs="Times New Roman"/>
          <w:sz w:val="24"/>
          <w:szCs w:val="24"/>
          <w:lang w:val="en-US"/>
        </w:rPr>
        <w:t>.</w:t>
      </w:r>
    </w:p>
    <w:p w:rsidR="00A63308" w:rsidRPr="005442AE" w:rsidRDefault="00A63308" w:rsidP="00A63308">
      <w:pPr>
        <w:jc w:val="both"/>
        <w:rPr>
          <w:rFonts w:ascii="Times New Roman" w:hAnsi="Times New Roman" w:cs="Times New Roman"/>
          <w:sz w:val="24"/>
          <w:szCs w:val="24"/>
          <w:lang w:val="en-US"/>
        </w:rPr>
      </w:pPr>
    </w:p>
    <w:p w:rsidR="001D6577" w:rsidRDefault="001D6577">
      <w:pPr>
        <w:rPr>
          <w:rFonts w:ascii="Times New Roman" w:hAnsi="Times New Roman" w:cs="Times New Roman"/>
          <w:sz w:val="24"/>
          <w:szCs w:val="24"/>
          <w:lang w:val="en-US"/>
        </w:rPr>
      </w:pPr>
    </w:p>
    <w:p w:rsidR="00736101" w:rsidRDefault="00736101">
      <w:pPr>
        <w:rPr>
          <w:rFonts w:ascii="Times New Roman" w:hAnsi="Times New Roman" w:cs="Times New Roman"/>
          <w:sz w:val="24"/>
          <w:szCs w:val="24"/>
          <w:lang w:val="en-US"/>
        </w:rPr>
      </w:pPr>
    </w:p>
    <w:p w:rsidR="00736101" w:rsidRPr="005442AE" w:rsidRDefault="00736101">
      <w:pPr>
        <w:rPr>
          <w:rFonts w:ascii="Times New Roman" w:hAnsi="Times New Roman" w:cs="Times New Roman"/>
          <w:sz w:val="24"/>
          <w:szCs w:val="24"/>
          <w:lang w:val="en-US"/>
        </w:rPr>
      </w:pPr>
    </w:p>
    <w:p w:rsidR="00736101" w:rsidRPr="005442AE" w:rsidRDefault="00736101">
      <w:pPr>
        <w:rPr>
          <w:rFonts w:ascii="Times New Roman" w:hAnsi="Times New Roman" w:cs="Times New Roman"/>
          <w:sz w:val="24"/>
          <w:szCs w:val="24"/>
          <w:lang w:val="en-US"/>
        </w:rPr>
      </w:pPr>
    </w:p>
    <w:p w:rsidR="00A63308" w:rsidRPr="005442AE" w:rsidRDefault="00A63308">
      <w:pPr>
        <w:rPr>
          <w:rFonts w:ascii="Times New Roman" w:hAnsi="Times New Roman" w:cs="Times New Roman"/>
          <w:sz w:val="24"/>
          <w:szCs w:val="24"/>
          <w:lang w:val="en-US"/>
        </w:rPr>
      </w:pPr>
    </w:p>
    <w:p w:rsidR="007E1ACA" w:rsidRPr="005442AE" w:rsidRDefault="007E1ACA" w:rsidP="007E1ACA">
      <w:pPr>
        <w:spacing w:after="0"/>
        <w:jc w:val="center"/>
        <w:rPr>
          <w:rFonts w:ascii="Times New Roman" w:hAnsi="Times New Roman" w:cs="Times New Roman"/>
          <w:bCs/>
          <w:sz w:val="24"/>
          <w:szCs w:val="24"/>
        </w:rPr>
      </w:pPr>
      <w:proofErr w:type="spellStart"/>
      <w:r w:rsidRPr="005442AE">
        <w:rPr>
          <w:rFonts w:ascii="Times New Roman" w:hAnsi="Times New Roman" w:cs="Times New Roman"/>
          <w:sz w:val="24"/>
          <w:szCs w:val="24"/>
        </w:rPr>
        <w:t>Administrative</w:t>
      </w:r>
      <w:proofErr w:type="spellEnd"/>
      <w:r w:rsidRPr="005442AE">
        <w:rPr>
          <w:rFonts w:ascii="Times New Roman" w:hAnsi="Times New Roman" w:cs="Times New Roman"/>
          <w:sz w:val="24"/>
          <w:szCs w:val="24"/>
        </w:rPr>
        <w:t xml:space="preserve"> </w:t>
      </w:r>
      <w:proofErr w:type="spellStart"/>
      <w:r w:rsidRPr="005442AE">
        <w:rPr>
          <w:rFonts w:ascii="Times New Roman" w:hAnsi="Times New Roman" w:cs="Times New Roman"/>
          <w:sz w:val="24"/>
          <w:szCs w:val="24"/>
        </w:rPr>
        <w:t>Process</w:t>
      </w:r>
      <w:proofErr w:type="spellEnd"/>
      <w:r w:rsidRPr="005442AE">
        <w:rPr>
          <w:rFonts w:ascii="Times New Roman" w:hAnsi="Times New Roman" w:cs="Times New Roman"/>
          <w:sz w:val="24"/>
          <w:szCs w:val="24"/>
        </w:rPr>
        <w:t xml:space="preserve"> SECEX </w:t>
      </w:r>
      <w:r w:rsidR="00F96FCC">
        <w:rPr>
          <w:rFonts w:ascii="Times New Roman" w:hAnsi="Times New Roman" w:cs="Times New Roman"/>
          <w:sz w:val="24"/>
          <w:szCs w:val="24"/>
        </w:rPr>
        <w:t xml:space="preserve">no. </w:t>
      </w:r>
      <w:r w:rsidR="00F96FCC" w:rsidRPr="001214C6">
        <w:rPr>
          <w:rFonts w:ascii="Times New Roman" w:hAnsi="Times New Roman" w:cs="Times New Roman"/>
          <w:sz w:val="24"/>
          <w:szCs w:val="24"/>
          <w:lang w:val="en-US"/>
        </w:rPr>
        <w:t>52272.004054/2019-66</w:t>
      </w:r>
    </w:p>
    <w:p w:rsidR="007E1ACA" w:rsidRPr="00F96FCC" w:rsidRDefault="007E1ACA" w:rsidP="007E1ACA">
      <w:pPr>
        <w:spacing w:after="0"/>
        <w:jc w:val="center"/>
        <w:rPr>
          <w:rFonts w:ascii="Times New Roman" w:hAnsi="Times New Roman" w:cs="Times New Roman"/>
          <w:color w:val="FF0000"/>
          <w:sz w:val="24"/>
          <w:szCs w:val="24"/>
          <w:lang w:val="en-US"/>
        </w:rPr>
      </w:pPr>
      <w:r w:rsidRPr="00F96FCC">
        <w:rPr>
          <w:rFonts w:ascii="Times New Roman" w:hAnsi="Times New Roman" w:cs="Times New Roman"/>
          <w:sz w:val="24"/>
          <w:szCs w:val="24"/>
          <w:lang w:val="en-US"/>
        </w:rPr>
        <w:t xml:space="preserve">Contact: (+55 61) 2027- </w:t>
      </w:r>
      <w:r w:rsidR="00F96FCC" w:rsidRPr="00F96FCC">
        <w:rPr>
          <w:rStyle w:val="hps"/>
          <w:rFonts w:ascii="Times New Roman" w:hAnsi="Times New Roman" w:cs="Times New Roman"/>
          <w:sz w:val="24"/>
          <w:szCs w:val="24"/>
          <w:lang w:val="en"/>
        </w:rPr>
        <w:t xml:space="preserve">9339 / 7889 or e-mail </w:t>
      </w:r>
      <w:hyperlink r:id="rId8" w:history="1">
        <w:r w:rsidR="00F96FCC" w:rsidRPr="00F96FCC">
          <w:rPr>
            <w:rStyle w:val="Hyperlink"/>
            <w:rFonts w:ascii="Times New Roman" w:hAnsi="Times New Roman" w:cs="Times New Roman"/>
            <w:sz w:val="24"/>
            <w:szCs w:val="24"/>
            <w:lang w:val="en-US"/>
          </w:rPr>
          <w:t>chapasoffset@mdic.gov.br</w:t>
        </w:r>
      </w:hyperlink>
    </w:p>
    <w:p w:rsidR="00D471C0" w:rsidRPr="005442AE" w:rsidRDefault="00D471C0" w:rsidP="0036633F">
      <w:pPr>
        <w:spacing w:after="0"/>
        <w:jc w:val="center"/>
        <w:rPr>
          <w:rFonts w:ascii="Times New Roman" w:hAnsi="Times New Roman" w:cs="Times New Roman"/>
          <w:sz w:val="24"/>
          <w:szCs w:val="24"/>
          <w:lang w:val="en-US"/>
        </w:rPr>
      </w:pPr>
    </w:p>
    <w:p w:rsidR="001D6577" w:rsidRPr="005442AE" w:rsidRDefault="001D6577" w:rsidP="003D2FA9">
      <w:pPr>
        <w:jc w:val="center"/>
        <w:rPr>
          <w:rFonts w:ascii="Times New Roman" w:hAnsi="Times New Roman" w:cs="Times New Roman"/>
          <w:sz w:val="24"/>
          <w:szCs w:val="24"/>
          <w:lang w:val="en-US"/>
        </w:rPr>
      </w:pPr>
    </w:p>
    <w:p w:rsidR="00C00306" w:rsidRPr="005442AE" w:rsidRDefault="00C00306" w:rsidP="003D2FA9">
      <w:pPr>
        <w:jc w:val="center"/>
        <w:rPr>
          <w:rFonts w:ascii="Times New Roman" w:hAnsi="Times New Roman" w:cs="Times New Roman"/>
          <w:sz w:val="24"/>
          <w:szCs w:val="24"/>
          <w:lang w:val="en-US"/>
        </w:rPr>
      </w:pPr>
    </w:p>
    <w:p w:rsidR="003D2FA9" w:rsidRPr="005442AE" w:rsidRDefault="000120D0" w:rsidP="003D2FA9">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88960" behindDoc="0" locked="0" layoutInCell="1" allowOverlap="1" wp14:anchorId="32724923" wp14:editId="656C9A7B">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B63D0A"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" filled="f"/>
            </w:pict>
          </mc:Fallback>
        </mc:AlternateContent>
      </w:r>
      <w:r w:rsidR="003D2FA9" w:rsidRPr="005442AE">
        <w:rPr>
          <w:rFonts w:ascii="Times New Roman" w:hAnsi="Times New Roman" w:cs="Times New Roman"/>
          <w:b/>
          <w:sz w:val="24"/>
          <w:szCs w:val="24"/>
          <w:lang w:val="en-US"/>
        </w:rPr>
        <w:t>GENERAL INSTRUCTIONS</w:t>
      </w:r>
    </w:p>
    <w:p w:rsidR="003D2FA9" w:rsidRPr="005442AE" w:rsidRDefault="00242520" w:rsidP="00782AEF">
      <w:pPr>
        <w:pStyle w:val="PargrafodaLista"/>
        <w:numPr>
          <w:ilvl w:val="0"/>
          <w:numId w:val="2"/>
        </w:numPr>
        <w:jc w:val="both"/>
        <w:rPr>
          <w:rFonts w:ascii="Times New Roman" w:eastAsia="Times New Roman" w:hAnsi="Times New Roman" w:cs="Times New Roman"/>
          <w:sz w:val="24"/>
          <w:szCs w:val="24"/>
          <w:lang w:val="en-US" w:eastAsia="pt-BR"/>
        </w:rPr>
      </w:pPr>
      <w:r w:rsidRPr="005442AE">
        <w:rPr>
          <w:rFonts w:ascii="Times New Roman" w:hAnsi="Times New Roman" w:cs="Times New Roman"/>
          <w:sz w:val="24"/>
          <w:szCs w:val="24"/>
          <w:lang w:val="en-US"/>
        </w:rPr>
        <w:t>Th</w:t>
      </w:r>
      <w:r w:rsidR="00736101">
        <w:rPr>
          <w:rFonts w:ascii="Times New Roman" w:hAnsi="Times New Roman" w:cs="Times New Roman"/>
          <w:sz w:val="24"/>
          <w:szCs w:val="24"/>
          <w:lang w:val="en-US"/>
        </w:rPr>
        <w:t>e purpose of th</w:t>
      </w:r>
      <w:r w:rsidRPr="005442AE">
        <w:rPr>
          <w:rFonts w:ascii="Times New Roman" w:hAnsi="Times New Roman" w:cs="Times New Roman"/>
          <w:sz w:val="24"/>
          <w:szCs w:val="24"/>
          <w:lang w:val="en-US"/>
        </w:rPr>
        <w:t xml:space="preserve">is questionnaire </w:t>
      </w:r>
      <w:r w:rsidR="00736101">
        <w:rPr>
          <w:rFonts w:ascii="Times New Roman" w:hAnsi="Times New Roman" w:cs="Times New Roman"/>
          <w:sz w:val="24"/>
          <w:szCs w:val="24"/>
          <w:lang w:val="en-US"/>
        </w:rPr>
        <w:t xml:space="preserve">is to gather the necessary information to the sunset review </w:t>
      </w:r>
      <w:r w:rsidR="00422A8D">
        <w:rPr>
          <w:rFonts w:ascii="Times New Roman" w:hAnsi="Times New Roman" w:cs="Times New Roman"/>
          <w:sz w:val="24"/>
          <w:szCs w:val="24"/>
          <w:lang w:val="en-US"/>
        </w:rPr>
        <w:t>of the anti-dumping measure levied on Brazilian imports of</w:t>
      </w:r>
      <w:r w:rsidR="00422A8D" w:rsidRPr="00736101">
        <w:rPr>
          <w:rFonts w:ascii="Times New Roman" w:hAnsi="Times New Roman" w:cs="Times New Roman"/>
          <w:color w:val="FF0000"/>
          <w:sz w:val="24"/>
          <w:szCs w:val="24"/>
          <w:lang w:val="en-US"/>
        </w:rPr>
        <w:t xml:space="preserve"> </w:t>
      </w:r>
      <w:proofErr w:type="spellStart"/>
      <w:r w:rsidR="004D1B4E" w:rsidRPr="001214C6">
        <w:rPr>
          <w:rFonts w:ascii="Times New Roman" w:hAnsi="Times New Roman" w:cs="Times New Roman"/>
          <w:sz w:val="24"/>
          <w:szCs w:val="24"/>
          <w:lang w:val="en-US"/>
        </w:rPr>
        <w:t>presensitized</w:t>
      </w:r>
      <w:proofErr w:type="spellEnd"/>
      <w:r w:rsidR="004D1B4E" w:rsidRPr="001214C6">
        <w:rPr>
          <w:rFonts w:ascii="Times New Roman" w:hAnsi="Times New Roman" w:cs="Times New Roman"/>
          <w:sz w:val="24"/>
          <w:szCs w:val="24"/>
          <w:lang w:val="en-US"/>
        </w:rPr>
        <w:t xml:space="preserve"> offset </w:t>
      </w:r>
      <w:proofErr w:type="spellStart"/>
      <w:r w:rsidR="004D1B4E" w:rsidRPr="001214C6">
        <w:rPr>
          <w:rFonts w:ascii="Times New Roman" w:hAnsi="Times New Roman" w:cs="Times New Roman"/>
          <w:sz w:val="24"/>
          <w:szCs w:val="24"/>
          <w:lang w:val="en-US"/>
        </w:rPr>
        <w:t>aluminium</w:t>
      </w:r>
      <w:proofErr w:type="spellEnd"/>
      <w:r w:rsidR="004D1B4E" w:rsidRPr="001214C6">
        <w:rPr>
          <w:rFonts w:ascii="Times New Roman" w:hAnsi="Times New Roman" w:cs="Times New Roman"/>
          <w:sz w:val="24"/>
          <w:szCs w:val="24"/>
          <w:lang w:val="en-US"/>
        </w:rPr>
        <w:t xml:space="preserve"> printing plates</w:t>
      </w:r>
      <w:r w:rsidR="00885987">
        <w:rPr>
          <w:rFonts w:ascii="Times New Roman" w:hAnsi="Times New Roman" w:cs="Times New Roman"/>
          <w:sz w:val="24"/>
          <w:szCs w:val="24"/>
          <w:lang w:val="en-US"/>
        </w:rPr>
        <w:t>,</w:t>
      </w:r>
      <w:r w:rsidR="00422A8D" w:rsidRPr="00736101">
        <w:rPr>
          <w:rFonts w:ascii="Times New Roman" w:hAnsi="Times New Roman" w:cs="Times New Roman"/>
          <w:color w:val="FF0000"/>
          <w:sz w:val="24"/>
          <w:szCs w:val="24"/>
          <w:lang w:val="en-US"/>
        </w:rPr>
        <w:t xml:space="preserve"> </w:t>
      </w:r>
      <w:r w:rsidR="00422A8D" w:rsidRPr="005442AE">
        <w:rPr>
          <w:rFonts w:ascii="Times New Roman" w:hAnsi="Times New Roman" w:cs="Times New Roman"/>
          <w:sz w:val="24"/>
          <w:szCs w:val="24"/>
          <w:lang w:val="en-US"/>
        </w:rPr>
        <w:t xml:space="preserve">usually classified under items </w:t>
      </w:r>
      <w:r w:rsidR="00885987" w:rsidRPr="001214C6">
        <w:rPr>
          <w:rFonts w:ascii="Times New Roman" w:hAnsi="Times New Roman" w:cs="Times New Roman"/>
          <w:sz w:val="24"/>
          <w:szCs w:val="24"/>
          <w:lang w:val="en-US"/>
        </w:rPr>
        <w:t>3701.30.21 and 3701.30.31</w:t>
      </w:r>
      <w:r w:rsidR="00885987">
        <w:rPr>
          <w:rFonts w:ascii="Times New Roman" w:hAnsi="Times New Roman" w:cs="Times New Roman"/>
          <w:sz w:val="24"/>
          <w:szCs w:val="24"/>
          <w:lang w:val="en-US"/>
        </w:rPr>
        <w:t xml:space="preserve"> </w:t>
      </w:r>
      <w:r w:rsidR="00422A8D" w:rsidRPr="005442AE">
        <w:rPr>
          <w:rFonts w:ascii="Times New Roman" w:hAnsi="Times New Roman" w:cs="Times New Roman"/>
          <w:sz w:val="24"/>
          <w:szCs w:val="24"/>
          <w:lang w:val="en-US"/>
        </w:rPr>
        <w:t xml:space="preserve">of the MERCOSUR Common Nomenclature (NCM – </w:t>
      </w:r>
      <w:proofErr w:type="spellStart"/>
      <w:r w:rsidR="00422A8D" w:rsidRPr="005442AE">
        <w:rPr>
          <w:rFonts w:ascii="Times New Roman" w:hAnsi="Times New Roman" w:cs="Times New Roman"/>
          <w:sz w:val="24"/>
          <w:szCs w:val="24"/>
          <w:lang w:val="en-US"/>
        </w:rPr>
        <w:t>Nomenclatura</w:t>
      </w:r>
      <w:proofErr w:type="spellEnd"/>
      <w:r w:rsidR="00422A8D" w:rsidRPr="005442AE">
        <w:rPr>
          <w:rFonts w:ascii="Times New Roman" w:hAnsi="Times New Roman" w:cs="Times New Roman"/>
          <w:sz w:val="24"/>
          <w:szCs w:val="24"/>
          <w:lang w:val="en-US"/>
        </w:rPr>
        <w:t xml:space="preserve"> </w:t>
      </w:r>
      <w:proofErr w:type="spellStart"/>
      <w:r w:rsidR="00422A8D" w:rsidRPr="005442AE">
        <w:rPr>
          <w:rFonts w:ascii="Times New Roman" w:hAnsi="Times New Roman" w:cs="Times New Roman"/>
          <w:sz w:val="24"/>
          <w:szCs w:val="24"/>
          <w:lang w:val="en-US"/>
        </w:rPr>
        <w:t>Comum</w:t>
      </w:r>
      <w:proofErr w:type="spellEnd"/>
      <w:r w:rsidR="00422A8D" w:rsidRPr="005442AE">
        <w:rPr>
          <w:rFonts w:ascii="Times New Roman" w:hAnsi="Times New Roman" w:cs="Times New Roman"/>
          <w:sz w:val="24"/>
          <w:szCs w:val="24"/>
          <w:lang w:val="en-US"/>
        </w:rPr>
        <w:t xml:space="preserve"> do MERCOSUL), original from </w:t>
      </w:r>
      <w:r w:rsidR="00885987" w:rsidRPr="001214C6">
        <w:rPr>
          <w:rFonts w:ascii="Times New Roman" w:hAnsi="Times New Roman" w:cs="Times New Roman"/>
          <w:sz w:val="24"/>
          <w:szCs w:val="24"/>
          <w:lang w:val="en-US"/>
        </w:rPr>
        <w:t>China, Chinese Taipei, United States of America and European Union</w:t>
      </w:r>
      <w:r w:rsidR="00885987">
        <w:rPr>
          <w:rFonts w:ascii="Times New Roman" w:hAnsi="Times New Roman" w:cs="Times New Roman"/>
          <w:sz w:val="24"/>
          <w:szCs w:val="24"/>
          <w:lang w:val="en-US"/>
        </w:rPr>
        <w:t xml:space="preserve"> (including United Kingdom)</w:t>
      </w:r>
      <w:r w:rsidR="00765DD6" w:rsidRPr="005442AE">
        <w:rPr>
          <w:rFonts w:ascii="Times New Roman" w:eastAsia="Times New Roman" w:hAnsi="Times New Roman" w:cs="Times New Roman"/>
          <w:sz w:val="24"/>
          <w:szCs w:val="24"/>
          <w:lang w:val="en-US" w:eastAsia="pt-BR"/>
        </w:rPr>
        <w:t>.</w:t>
      </w:r>
    </w:p>
    <w:p w:rsidR="000120D0" w:rsidRPr="005442AE" w:rsidRDefault="000120D0" w:rsidP="000120D0">
      <w:pPr>
        <w:pStyle w:val="PargrafodaLista"/>
        <w:spacing w:line="240" w:lineRule="auto"/>
        <w:ind w:left="1080"/>
        <w:jc w:val="both"/>
        <w:rPr>
          <w:rFonts w:ascii="Times New Roman" w:eastAsia="Times New Roman" w:hAnsi="Times New Roman" w:cs="Times New Roman"/>
          <w:sz w:val="24"/>
          <w:szCs w:val="24"/>
          <w:lang w:val="en-US" w:eastAsia="pt-BR"/>
        </w:rPr>
      </w:pPr>
      <w:r w:rsidRPr="005442AE">
        <w:rPr>
          <w:rFonts w:ascii="Times New Roman" w:eastAsia="Times New Roman" w:hAnsi="Times New Roman" w:cs="Times New Roman"/>
          <w:sz w:val="24"/>
          <w:szCs w:val="24"/>
          <w:lang w:val="en-US" w:eastAsia="pt-BR"/>
        </w:rPr>
        <w:t xml:space="preserve"> </w:t>
      </w:r>
    </w:p>
    <w:p w:rsidR="000120D0"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 addition to the instructions in this questionnaire, the </w:t>
      </w:r>
      <w:r w:rsidR="00CE44A9" w:rsidRPr="005442AE">
        <w:rPr>
          <w:rFonts w:ascii="Times New Roman" w:hAnsi="Times New Roman" w:cs="Times New Roman"/>
          <w:sz w:val="24"/>
          <w:szCs w:val="24"/>
          <w:lang w:val="en-US"/>
        </w:rPr>
        <w:t>remarks</w:t>
      </w:r>
      <w:r w:rsidRPr="005442AE">
        <w:rPr>
          <w:rFonts w:ascii="Times New Roman" w:hAnsi="Times New Roman" w:cs="Times New Roman"/>
          <w:sz w:val="24"/>
          <w:szCs w:val="24"/>
          <w:lang w:val="en-US"/>
        </w:rPr>
        <w:t xml:space="preserve"> </w:t>
      </w:r>
      <w:r w:rsidR="006C1F5A" w:rsidRPr="005442AE">
        <w:rPr>
          <w:rFonts w:ascii="Times New Roman" w:hAnsi="Times New Roman" w:cs="Times New Roman"/>
          <w:sz w:val="24"/>
          <w:szCs w:val="24"/>
          <w:lang w:val="en-US"/>
        </w:rPr>
        <w:t xml:space="preserve">contained </w:t>
      </w:r>
      <w:r w:rsidRPr="005442AE">
        <w:rPr>
          <w:rFonts w:ascii="Times New Roman" w:hAnsi="Times New Roman" w:cs="Times New Roman"/>
          <w:sz w:val="24"/>
          <w:szCs w:val="24"/>
          <w:lang w:val="en-US"/>
        </w:rPr>
        <w:t>in the notif</w:t>
      </w:r>
      <w:r w:rsidR="00CE44A9" w:rsidRPr="005442AE">
        <w:rPr>
          <w:rFonts w:ascii="Times New Roman" w:hAnsi="Times New Roman" w:cs="Times New Roman"/>
          <w:sz w:val="24"/>
          <w:szCs w:val="24"/>
          <w:lang w:val="en-US"/>
        </w:rPr>
        <w:t xml:space="preserve">ication related </w:t>
      </w:r>
      <w:r w:rsidRPr="005442AE">
        <w:rPr>
          <w:rFonts w:ascii="Times New Roman" w:hAnsi="Times New Roman" w:cs="Times New Roman"/>
          <w:sz w:val="24"/>
          <w:szCs w:val="24"/>
          <w:lang w:val="en-US"/>
        </w:rPr>
        <w:t xml:space="preserve">to the </w:t>
      </w:r>
      <w:r w:rsidR="002339F3" w:rsidRPr="005442AE">
        <w:rPr>
          <w:rFonts w:ascii="Times New Roman" w:hAnsi="Times New Roman" w:cs="Times New Roman"/>
          <w:sz w:val="24"/>
          <w:szCs w:val="24"/>
          <w:lang w:val="en-US"/>
        </w:rPr>
        <w:t>initiation</w:t>
      </w:r>
      <w:r w:rsidRPr="005442AE">
        <w:rPr>
          <w:rFonts w:ascii="Times New Roman" w:hAnsi="Times New Roman" w:cs="Times New Roman"/>
          <w:sz w:val="24"/>
          <w:szCs w:val="24"/>
          <w:lang w:val="en-US"/>
        </w:rPr>
        <w:t xml:space="preserve"> of the </w:t>
      </w:r>
      <w:r w:rsidR="00422A8D">
        <w:rPr>
          <w:rFonts w:ascii="Times New Roman" w:hAnsi="Times New Roman" w:cs="Times New Roman"/>
          <w:sz w:val="24"/>
          <w:szCs w:val="24"/>
          <w:lang w:val="en-US"/>
        </w:rPr>
        <w:t>review</w:t>
      </w:r>
      <w:r w:rsidR="006C1F5A" w:rsidRPr="005442AE">
        <w:rPr>
          <w:rFonts w:ascii="Times New Roman" w:hAnsi="Times New Roman" w:cs="Times New Roman"/>
          <w:sz w:val="24"/>
          <w:szCs w:val="24"/>
          <w:lang w:val="en-US"/>
        </w:rPr>
        <w:t xml:space="preserve"> must be observed</w:t>
      </w:r>
      <w:r w:rsidRPr="005442AE">
        <w:rPr>
          <w:rFonts w:ascii="Times New Roman" w:hAnsi="Times New Roman" w:cs="Times New Roman"/>
          <w:sz w:val="24"/>
          <w:szCs w:val="24"/>
          <w:lang w:val="en-US"/>
        </w:rPr>
        <w:t>.</w:t>
      </w:r>
    </w:p>
    <w:p w:rsidR="000120D0" w:rsidRPr="005442AE" w:rsidRDefault="000120D0" w:rsidP="000120D0">
      <w:pPr>
        <w:pStyle w:val="PargrafodaLista"/>
        <w:spacing w:line="240" w:lineRule="auto"/>
        <w:ind w:left="1080"/>
        <w:jc w:val="both"/>
        <w:rPr>
          <w:rFonts w:ascii="Times New Roman" w:hAnsi="Times New Roman" w:cs="Times New Roman"/>
          <w:sz w:val="24"/>
          <w:szCs w:val="24"/>
          <w:lang w:val="en-US"/>
        </w:rPr>
      </w:pPr>
    </w:p>
    <w:p w:rsidR="000120D0" w:rsidRPr="005442AE" w:rsidRDefault="003D2FA9" w:rsidP="00782AEF">
      <w:pPr>
        <w:pStyle w:val="PargrafodaLista"/>
        <w:numPr>
          <w:ilvl w:val="0"/>
          <w:numId w:val="2"/>
        </w:num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cover page of your response to the questionnaire should be the document signed by the person who possesses power to act on behalf of the company, pursuant to the model in Appendix I.</w:t>
      </w:r>
    </w:p>
    <w:p w:rsidR="000120D0" w:rsidRPr="005442AE" w:rsidRDefault="000120D0" w:rsidP="000120D0">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All documentation to be presented to </w:t>
      </w:r>
      <w:r w:rsidR="00343607">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must always refer to the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and to the number assigned to the process designated on the cover page of this questionnaire.</w:t>
      </w:r>
    </w:p>
    <w:p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The responses must be clear and precise, indicating the provided information sources. Any information considered relevant or relatable to the process, even if not requested, can be presented. </w:t>
      </w:r>
    </w:p>
    <w:p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5442AE">
        <w:rPr>
          <w:rFonts w:ascii="Times New Roman" w:hAnsi="Times New Roman" w:cs="Times New Roman"/>
          <w:sz w:val="24"/>
          <w:szCs w:val="24"/>
          <w:lang w:val="en-US"/>
        </w:rPr>
        <w:t>a</w:t>
      </w:r>
      <w:r w:rsidRPr="005442AE">
        <w:rPr>
          <w:rFonts w:ascii="Times New Roman" w:hAnsi="Times New Roman" w:cs="Times New Roman"/>
          <w:sz w:val="24"/>
          <w:szCs w:val="24"/>
          <w:lang w:val="en-US"/>
        </w:rPr>
        <w:t xml:space="preserve"> Brazilian importer.</w:t>
      </w:r>
    </w:p>
    <w:p w:rsidR="000120D0" w:rsidRPr="005442AE" w:rsidRDefault="000120D0" w:rsidP="000120D0">
      <w:pPr>
        <w:pStyle w:val="PargrafodaLista"/>
        <w:ind w:left="1080"/>
        <w:jc w:val="both"/>
        <w:rPr>
          <w:rFonts w:ascii="Times New Roman" w:hAnsi="Times New Roman" w:cs="Times New Roman"/>
          <w:sz w:val="24"/>
          <w:szCs w:val="24"/>
          <w:lang w:val="en-US"/>
        </w:rPr>
      </w:pPr>
    </w:p>
    <w:p w:rsidR="000120D0"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Under no circumstances will </w:t>
      </w:r>
      <w:r w:rsidR="00A002CC" w:rsidRPr="005442AE">
        <w:rPr>
          <w:rFonts w:ascii="Times New Roman" w:hAnsi="Times New Roman" w:cs="Times New Roman"/>
          <w:sz w:val="24"/>
          <w:szCs w:val="24"/>
          <w:lang w:val="en-US"/>
        </w:rPr>
        <w:t xml:space="preserve">responses from producer/exporter along with those from Brazilian importers </w:t>
      </w:r>
      <w:r w:rsidRPr="005442AE">
        <w:rPr>
          <w:rFonts w:ascii="Times New Roman" w:hAnsi="Times New Roman" w:cs="Times New Roman"/>
          <w:sz w:val="24"/>
          <w:szCs w:val="24"/>
          <w:lang w:val="en-US"/>
        </w:rPr>
        <w:t>be accepted.</w:t>
      </w:r>
    </w:p>
    <w:p w:rsidR="003D2FA9" w:rsidRPr="005442AE" w:rsidRDefault="003D2FA9" w:rsidP="000120D0">
      <w:pPr>
        <w:pStyle w:val="PargrafodaLista"/>
        <w:spacing w:after="0" w:line="240" w:lineRule="auto"/>
        <w:ind w:left="108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r w:rsidR="00A002CC" w:rsidRPr="005442AE">
        <w:rPr>
          <w:rFonts w:ascii="Times New Roman" w:hAnsi="Times New Roman" w:cs="Times New Roman"/>
          <w:sz w:val="24"/>
          <w:szCs w:val="24"/>
          <w:lang w:val="en-US"/>
        </w:rPr>
        <w:t xml:space="preserve"> </w:t>
      </w:r>
    </w:p>
    <w:p w:rsidR="003D2FA9" w:rsidRPr="005442AE" w:rsidRDefault="00343607" w:rsidP="00782AEF">
      <w:pPr>
        <w:pStyle w:val="PargrafodaLista"/>
        <w:numPr>
          <w:ilvl w:val="0"/>
          <w:numId w:val="2"/>
        </w:numPr>
        <w:jc w:val="both"/>
        <w:rPr>
          <w:rFonts w:ascii="Times New Roman" w:hAnsi="Times New Roman" w:cs="Times New Roman"/>
          <w:sz w:val="24"/>
          <w:szCs w:val="24"/>
          <w:lang w:val="en-US"/>
        </w:rPr>
      </w:pPr>
      <w:r>
        <w:rPr>
          <w:rFonts w:ascii="Times New Roman" w:hAnsi="Times New Roman" w:cs="Times New Roman"/>
          <w:sz w:val="24"/>
          <w:szCs w:val="24"/>
          <w:lang w:val="en-US"/>
        </w:rPr>
        <w:t>SDCOM</w:t>
      </w:r>
      <w:r w:rsidR="003D2FA9" w:rsidRPr="005442AE">
        <w:rPr>
          <w:rFonts w:ascii="Times New Roman" w:hAnsi="Times New Roman" w:cs="Times New Roman"/>
          <w:sz w:val="24"/>
          <w:szCs w:val="24"/>
          <w:lang w:val="en-US"/>
        </w:rPr>
        <w:t xml:space="preserve"> may conduct on-the-spot verification to examine the company’s records and </w:t>
      </w:r>
      <w:r w:rsidR="00A002CC" w:rsidRPr="005442AE">
        <w:rPr>
          <w:rFonts w:ascii="Times New Roman" w:hAnsi="Times New Roman" w:cs="Times New Roman"/>
          <w:sz w:val="24"/>
          <w:szCs w:val="24"/>
          <w:lang w:val="en-US"/>
        </w:rPr>
        <w:t>confirm</w:t>
      </w:r>
      <w:r w:rsidR="003D2FA9" w:rsidRPr="005442AE">
        <w:rPr>
          <w:rFonts w:ascii="Times New Roman" w:hAnsi="Times New Roman" w:cs="Times New Roman"/>
          <w:sz w:val="24"/>
          <w:szCs w:val="24"/>
          <w:lang w:val="en-US"/>
        </w:rPr>
        <w:t xml:space="preserve"> the reported information. Worksheets and auxiliary documents used on the elaboration </w:t>
      </w:r>
      <w:r w:rsidR="00F4517E" w:rsidRPr="005442AE">
        <w:rPr>
          <w:rFonts w:ascii="Times New Roman" w:hAnsi="Times New Roman" w:cs="Times New Roman"/>
          <w:sz w:val="24"/>
          <w:szCs w:val="24"/>
          <w:lang w:val="en-US"/>
        </w:rPr>
        <w:t xml:space="preserve">of the </w:t>
      </w:r>
      <w:r w:rsidR="005C2E81" w:rsidRPr="005442AE">
        <w:rPr>
          <w:rFonts w:ascii="Times New Roman" w:hAnsi="Times New Roman" w:cs="Times New Roman"/>
          <w:sz w:val="24"/>
          <w:szCs w:val="24"/>
          <w:lang w:val="en-US"/>
        </w:rPr>
        <w:t>questionnaire response</w:t>
      </w:r>
      <w:r w:rsidR="00F4517E" w:rsidRPr="005442AE">
        <w:rPr>
          <w:rFonts w:ascii="Times New Roman" w:hAnsi="Times New Roman" w:cs="Times New Roman"/>
          <w:sz w:val="24"/>
          <w:szCs w:val="24"/>
          <w:lang w:val="en-US"/>
        </w:rPr>
        <w:t xml:space="preserve"> </w:t>
      </w:r>
      <w:r w:rsidR="003D2FA9" w:rsidRPr="005442AE">
        <w:rPr>
          <w:rFonts w:ascii="Times New Roman" w:hAnsi="Times New Roman" w:cs="Times New Roman"/>
          <w:sz w:val="24"/>
          <w:szCs w:val="24"/>
          <w:lang w:val="en-US"/>
        </w:rPr>
        <w:t xml:space="preserve">must be preserved, in case of an </w:t>
      </w:r>
      <w:r w:rsidR="00A002CC" w:rsidRPr="005442AE">
        <w:rPr>
          <w:rFonts w:ascii="Times New Roman" w:hAnsi="Times New Roman" w:cs="Times New Roman"/>
          <w:sz w:val="24"/>
          <w:szCs w:val="24"/>
          <w:lang w:val="en-US"/>
        </w:rPr>
        <w:t>eventual</w:t>
      </w:r>
      <w:r w:rsidR="003D2FA9" w:rsidRPr="005442AE">
        <w:rPr>
          <w:rFonts w:ascii="Times New Roman" w:hAnsi="Times New Roman" w:cs="Times New Roman"/>
          <w:sz w:val="24"/>
          <w:szCs w:val="24"/>
          <w:lang w:val="en-US"/>
        </w:rPr>
        <w:t xml:space="preserve"> on-the-spot verification.</w:t>
      </w:r>
    </w:p>
    <w:p w:rsidR="000120D0" w:rsidRPr="005442AE" w:rsidRDefault="000120D0" w:rsidP="000120D0">
      <w:pPr>
        <w:pStyle w:val="PargrafodaLista"/>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Information presented under confidential </w:t>
      </w:r>
      <w:r w:rsidR="004B446E" w:rsidRPr="005442AE">
        <w:rPr>
          <w:rFonts w:ascii="Times New Roman" w:hAnsi="Times New Roman" w:cs="Times New Roman"/>
          <w:sz w:val="24"/>
          <w:szCs w:val="24"/>
          <w:lang w:val="en-US"/>
        </w:rPr>
        <w:t>terms</w:t>
      </w:r>
      <w:r w:rsidRPr="005442AE">
        <w:rPr>
          <w:rFonts w:ascii="Times New Roman" w:hAnsi="Times New Roman" w:cs="Times New Roman"/>
          <w:sz w:val="24"/>
          <w:szCs w:val="24"/>
          <w:lang w:val="en-US"/>
        </w:rPr>
        <w:t xml:space="preserve"> must be accompanied </w:t>
      </w:r>
      <w:r w:rsidR="00A002CC" w:rsidRPr="005442AE">
        <w:rPr>
          <w:rFonts w:ascii="Times New Roman" w:hAnsi="Times New Roman" w:cs="Times New Roman"/>
          <w:sz w:val="24"/>
          <w:szCs w:val="24"/>
          <w:lang w:val="en-US"/>
        </w:rPr>
        <w:t>by</w:t>
      </w:r>
      <w:r w:rsidRPr="005442AE">
        <w:rPr>
          <w:rFonts w:ascii="Times New Roman" w:hAnsi="Times New Roman" w:cs="Times New Roman"/>
          <w:sz w:val="24"/>
          <w:szCs w:val="24"/>
          <w:lang w:val="en-US"/>
        </w:rPr>
        <w:t xml:space="preserve"> suitable justification to the confidentiality request and </w:t>
      </w:r>
      <w:r w:rsidR="00C7157B" w:rsidRPr="005442AE">
        <w:rPr>
          <w:rFonts w:ascii="Times New Roman" w:hAnsi="Times New Roman" w:cs="Times New Roman"/>
          <w:sz w:val="24"/>
          <w:szCs w:val="24"/>
          <w:lang w:val="en-US"/>
        </w:rPr>
        <w:t>by</w:t>
      </w:r>
      <w:r w:rsidRPr="005442AE">
        <w:rPr>
          <w:rFonts w:ascii="Times New Roman" w:hAnsi="Times New Roman" w:cs="Times New Roman"/>
          <w:sz w:val="24"/>
          <w:szCs w:val="24"/>
          <w:lang w:val="en-US"/>
        </w:rPr>
        <w:t xml:space="preserve"> a no</w:t>
      </w:r>
      <w:r w:rsidR="004B446E"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confidential summary of the information judged as confidential. The impossibility of presenting a no</w:t>
      </w:r>
      <w:r w:rsidR="00C7157B"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 xml:space="preserve">confidential summary must be duly justified. </w:t>
      </w:r>
    </w:p>
    <w:p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Both justification as the no</w:t>
      </w:r>
      <w:r w:rsidR="00C7157B"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confidential summary must appear in the restricte</w:t>
      </w:r>
      <w:r w:rsidR="00AA1963" w:rsidRPr="005442AE">
        <w:rPr>
          <w:rFonts w:ascii="Times New Roman" w:hAnsi="Times New Roman" w:cs="Times New Roman"/>
          <w:sz w:val="24"/>
          <w:szCs w:val="24"/>
          <w:lang w:val="en-US"/>
        </w:rPr>
        <w:t>d version of the questionnaire</w:t>
      </w:r>
      <w:r w:rsidRPr="005442AE">
        <w:rPr>
          <w:rFonts w:ascii="Times New Roman" w:hAnsi="Times New Roman" w:cs="Times New Roman"/>
          <w:sz w:val="24"/>
          <w:szCs w:val="24"/>
          <w:lang w:val="en-US"/>
        </w:rPr>
        <w:t xml:space="preserve"> response.</w:t>
      </w:r>
    </w:p>
    <w:p w:rsidR="00C27C6D" w:rsidRPr="005442AE" w:rsidRDefault="00C27C6D" w:rsidP="00C27C6D">
      <w:pPr>
        <w:pStyle w:val="PargrafodaLista"/>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confidential version of the questionn</w:t>
      </w:r>
      <w:r w:rsidR="00AA1963" w:rsidRPr="005442AE">
        <w:rPr>
          <w:rFonts w:ascii="Times New Roman" w:hAnsi="Times New Roman" w:cs="Times New Roman"/>
          <w:sz w:val="24"/>
          <w:szCs w:val="24"/>
          <w:lang w:val="en-US"/>
        </w:rPr>
        <w:t>aire</w:t>
      </w:r>
      <w:r w:rsidRPr="005442AE">
        <w:rPr>
          <w:rFonts w:ascii="Times New Roman" w:hAnsi="Times New Roman" w:cs="Times New Roman"/>
          <w:sz w:val="24"/>
          <w:szCs w:val="24"/>
          <w:lang w:val="en-US"/>
        </w:rPr>
        <w:t xml:space="preserve"> response, as </w:t>
      </w:r>
      <w:r w:rsidR="00AA1963" w:rsidRPr="005442AE">
        <w:rPr>
          <w:rFonts w:ascii="Times New Roman" w:hAnsi="Times New Roman" w:cs="Times New Roman"/>
          <w:sz w:val="24"/>
          <w:szCs w:val="24"/>
          <w:lang w:val="en-US"/>
        </w:rPr>
        <w:t xml:space="preserve">well as </w:t>
      </w:r>
      <w:r w:rsidRPr="005442AE">
        <w:rPr>
          <w:rFonts w:ascii="Times New Roman" w:hAnsi="Times New Roman" w:cs="Times New Roman"/>
          <w:sz w:val="24"/>
          <w:szCs w:val="24"/>
          <w:lang w:val="en-US"/>
        </w:rPr>
        <w:t xml:space="preserve">other confidential information, must contain the </w:t>
      </w:r>
      <w:r w:rsidRPr="00736101">
        <w:rPr>
          <w:rFonts w:ascii="Times New Roman" w:hAnsi="Times New Roman" w:cs="Times New Roman"/>
          <w:color w:val="FF0000"/>
          <w:sz w:val="24"/>
          <w:szCs w:val="24"/>
          <w:lang w:val="en-US"/>
        </w:rPr>
        <w:t>CONFIDENTIAL</w:t>
      </w:r>
      <w:r w:rsidRPr="005442AE">
        <w:rPr>
          <w:rFonts w:ascii="Times New Roman" w:hAnsi="Times New Roman" w:cs="Times New Roman"/>
          <w:sz w:val="24"/>
          <w:szCs w:val="24"/>
          <w:lang w:val="en-US"/>
        </w:rPr>
        <w:t xml:space="preserve"> expression in all its pages, centralized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AA1963" w:rsidRPr="005442AE">
        <w:rPr>
          <w:rFonts w:ascii="Times New Roman" w:hAnsi="Times New Roman" w:cs="Times New Roman"/>
          <w:sz w:val="24"/>
          <w:szCs w:val="24"/>
          <w:lang w:val="en-US"/>
        </w:rPr>
        <w:t xml:space="preserve">top and </w:t>
      </w:r>
      <w:r w:rsidR="00473DD7" w:rsidRPr="005442AE">
        <w:rPr>
          <w:rFonts w:ascii="Times New Roman" w:hAnsi="Times New Roman" w:cs="Times New Roman"/>
          <w:sz w:val="24"/>
          <w:szCs w:val="24"/>
          <w:lang w:val="en-US"/>
        </w:rPr>
        <w:t>at</w:t>
      </w:r>
      <w:r w:rsidR="00AA1963" w:rsidRPr="005442AE">
        <w:rPr>
          <w:rFonts w:ascii="Times New Roman" w:hAnsi="Times New Roman" w:cs="Times New Roman"/>
          <w:sz w:val="24"/>
          <w:szCs w:val="24"/>
          <w:lang w:val="en-US"/>
        </w:rPr>
        <w:t xml:space="preserve"> the bottom </w:t>
      </w:r>
      <w:r w:rsidRPr="005442AE">
        <w:rPr>
          <w:rFonts w:ascii="Times New Roman" w:hAnsi="Times New Roman" w:cs="Times New Roman"/>
          <w:sz w:val="24"/>
          <w:szCs w:val="24"/>
          <w:lang w:val="en-US"/>
        </w:rPr>
        <w:t>of each page, in red.</w:t>
      </w:r>
    </w:p>
    <w:p w:rsidR="00F23C50" w:rsidRPr="005442AE" w:rsidRDefault="00F23C50" w:rsidP="00F23C50">
      <w:pPr>
        <w:pStyle w:val="PargrafodaLista"/>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The restricted version of the questionnaire response must contain the </w:t>
      </w:r>
      <w:r w:rsidRPr="00736101">
        <w:rPr>
          <w:rFonts w:ascii="Times New Roman" w:hAnsi="Times New Roman" w:cs="Times New Roman"/>
          <w:color w:val="0070C0"/>
          <w:sz w:val="24"/>
          <w:szCs w:val="24"/>
          <w:lang w:val="en-US"/>
        </w:rPr>
        <w:t>RESTRICTED</w:t>
      </w:r>
      <w:r w:rsidRPr="005442AE">
        <w:rPr>
          <w:rFonts w:ascii="Times New Roman" w:hAnsi="Times New Roman" w:cs="Times New Roman"/>
          <w:sz w:val="24"/>
          <w:szCs w:val="24"/>
          <w:lang w:val="en-US"/>
        </w:rPr>
        <w:t xml:space="preserve"> expression in all its pages, centralized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473DD7" w:rsidRPr="005442AE">
        <w:rPr>
          <w:rFonts w:ascii="Times New Roman" w:hAnsi="Times New Roman" w:cs="Times New Roman"/>
          <w:sz w:val="24"/>
          <w:szCs w:val="24"/>
          <w:lang w:val="en-US"/>
        </w:rPr>
        <w:t>top</w:t>
      </w:r>
      <w:r w:rsidRPr="005442AE">
        <w:rPr>
          <w:rFonts w:ascii="Times New Roman" w:hAnsi="Times New Roman" w:cs="Times New Roman"/>
          <w:sz w:val="24"/>
          <w:szCs w:val="24"/>
          <w:lang w:val="en-US"/>
        </w:rPr>
        <w:t xml:space="preserve"> and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473DD7" w:rsidRPr="005442AE">
        <w:rPr>
          <w:rFonts w:ascii="Times New Roman" w:hAnsi="Times New Roman" w:cs="Times New Roman"/>
          <w:sz w:val="24"/>
          <w:szCs w:val="24"/>
          <w:lang w:val="en-US"/>
        </w:rPr>
        <w:t>bottom</w:t>
      </w:r>
      <w:r w:rsidRPr="005442AE">
        <w:rPr>
          <w:rFonts w:ascii="Times New Roman" w:hAnsi="Times New Roman" w:cs="Times New Roman"/>
          <w:sz w:val="24"/>
          <w:szCs w:val="24"/>
          <w:lang w:val="en-US"/>
        </w:rPr>
        <w:t xml:space="preserve"> of each page, in blue.</w:t>
      </w:r>
    </w:p>
    <w:p w:rsidR="00E14828" w:rsidRPr="005442AE" w:rsidRDefault="00E14828" w:rsidP="00E14828">
      <w:pPr>
        <w:pStyle w:val="PargrafodaLista"/>
        <w:spacing w:after="0" w:line="240" w:lineRule="auto"/>
        <w:ind w:left="1077"/>
        <w:jc w:val="both"/>
        <w:rPr>
          <w:rFonts w:ascii="Times New Roman" w:hAnsi="Times New Roman" w:cs="Times New Roman"/>
          <w:sz w:val="24"/>
          <w:szCs w:val="24"/>
          <w:lang w:val="en-US"/>
        </w:rPr>
      </w:pPr>
    </w:p>
    <w:p w:rsidR="001D463B"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Public information treatment will be applied to all information that is not clearly identified as confidential or restricted</w:t>
      </w:r>
      <w:r w:rsidR="00473DD7" w:rsidRPr="005442AE">
        <w:rPr>
          <w:rFonts w:ascii="Times New Roman" w:hAnsi="Times New Roman" w:cs="Times New Roman"/>
          <w:sz w:val="24"/>
          <w:szCs w:val="24"/>
          <w:lang w:val="en-US"/>
        </w:rPr>
        <w:t>.</w:t>
      </w:r>
    </w:p>
    <w:p w:rsidR="001D463B" w:rsidRPr="005442AE" w:rsidRDefault="001D463B" w:rsidP="001D463B">
      <w:pPr>
        <w:pStyle w:val="PargrafodaLista"/>
        <w:rPr>
          <w:rFonts w:ascii="Times New Roman" w:hAnsi="Times New Roman" w:cs="Times New Roman"/>
          <w:sz w:val="24"/>
          <w:szCs w:val="24"/>
          <w:lang w:val="en-US"/>
        </w:rPr>
      </w:pPr>
    </w:p>
    <w:p w:rsidR="001D463B" w:rsidRPr="005442AE" w:rsidRDefault="00E809BE"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 confidential version and a restricted version of the questionnaire response must be simultaneously protocolled through Decom Digital System</w:t>
      </w:r>
      <w:r w:rsidR="001D463B" w:rsidRPr="005442AE">
        <w:rPr>
          <w:rFonts w:ascii="Times New Roman" w:hAnsi="Times New Roman" w:cs="Times New Roman"/>
          <w:sz w:val="24"/>
          <w:szCs w:val="24"/>
          <w:lang w:val="en-US"/>
        </w:rPr>
        <w:t xml:space="preserve">. </w:t>
      </w:r>
    </w:p>
    <w:p w:rsidR="001D463B" w:rsidRPr="005442AE" w:rsidRDefault="001D463B" w:rsidP="001D463B">
      <w:pPr>
        <w:pStyle w:val="PargrafodaLista"/>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files must have the “.pdf” or “.xlsx” extensions.</w:t>
      </w:r>
    </w:p>
    <w:p w:rsidR="00746039" w:rsidRPr="005442AE" w:rsidRDefault="00746039" w:rsidP="00746039">
      <w:pPr>
        <w:pStyle w:val="PargrafodaLista"/>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When processing the data, particularly in “.xlsx” formatted tables, the alphabetic fields must be entered left-justified and the numeric fields right-justified.</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dates must be formatted as date fields, and not as alphabetic fields, in the 12/34/5678 format, in which: positions 1 and 2 are equal to (=) day, positions 3 and 4 equal to (=) month, positions 5 to 8 equal to (=) year.</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Data correspondent to monetary values must be filled separating the thousands by dots and the c</w:t>
      </w:r>
      <w:r w:rsidR="00736101">
        <w:rPr>
          <w:rFonts w:ascii="Times New Roman" w:hAnsi="Times New Roman" w:cs="Times New Roman"/>
          <w:sz w:val="24"/>
          <w:szCs w:val="24"/>
          <w:lang w:val="en-US"/>
        </w:rPr>
        <w:t>ents by commas. For example: 2.</w:t>
      </w:r>
      <w:r w:rsidRPr="005442AE">
        <w:rPr>
          <w:rFonts w:ascii="Times New Roman" w:hAnsi="Times New Roman" w:cs="Times New Roman"/>
          <w:sz w:val="24"/>
          <w:szCs w:val="24"/>
          <w:lang w:val="en-US"/>
        </w:rPr>
        <w:t>550,30.</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worksheets must contain the calculation memory and all formulas used.</w:t>
      </w:r>
    </w:p>
    <w:p w:rsidR="00746039" w:rsidRPr="005442AE" w:rsidRDefault="00746039" w:rsidP="00746039">
      <w:pPr>
        <w:pStyle w:val="PargrafodaLista"/>
        <w:ind w:left="1080"/>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Pursuant to Ordinance SECEX No. </w:t>
      </w:r>
      <w:r w:rsidR="00687113">
        <w:rPr>
          <w:rFonts w:ascii="Times New Roman" w:hAnsi="Times New Roman" w:cs="Times New Roman"/>
          <w:sz w:val="24"/>
          <w:szCs w:val="24"/>
          <w:lang w:val="en-US"/>
        </w:rPr>
        <w:t>30</w:t>
      </w:r>
      <w:r w:rsidRPr="005442AE">
        <w:rPr>
          <w:rFonts w:ascii="Times New Roman" w:hAnsi="Times New Roman" w:cs="Times New Roman"/>
          <w:sz w:val="24"/>
          <w:szCs w:val="24"/>
          <w:lang w:val="en-US"/>
        </w:rPr>
        <w:t xml:space="preserve"> dated Ju</w:t>
      </w:r>
      <w:r w:rsidR="00687113">
        <w:rPr>
          <w:rFonts w:ascii="Times New Roman" w:hAnsi="Times New Roman" w:cs="Times New Roman"/>
          <w:sz w:val="24"/>
          <w:szCs w:val="24"/>
          <w:lang w:val="en-US"/>
        </w:rPr>
        <w:t>ne 8</w:t>
      </w:r>
      <w:r w:rsidRPr="005442AE">
        <w:rPr>
          <w:rFonts w:ascii="Times New Roman" w:hAnsi="Times New Roman" w:cs="Times New Roman"/>
          <w:sz w:val="24"/>
          <w:szCs w:val="24"/>
          <w:vertAlign w:val="superscript"/>
          <w:lang w:val="en-US"/>
        </w:rPr>
        <w:t>th</w:t>
      </w:r>
      <w:r w:rsidRPr="005442AE">
        <w:rPr>
          <w:rFonts w:ascii="Times New Roman" w:hAnsi="Times New Roman" w:cs="Times New Roman"/>
          <w:sz w:val="24"/>
          <w:szCs w:val="24"/>
          <w:lang w:val="en-US"/>
        </w:rPr>
        <w:t>, 201</w:t>
      </w:r>
      <w:r w:rsidR="00687113">
        <w:rPr>
          <w:rFonts w:ascii="Times New Roman" w:hAnsi="Times New Roman" w:cs="Times New Roman"/>
          <w:sz w:val="24"/>
          <w:szCs w:val="24"/>
          <w:lang w:val="en-US"/>
        </w:rPr>
        <w:t>8</w:t>
      </w:r>
      <w:r w:rsidRPr="005442AE">
        <w:rPr>
          <w:rFonts w:ascii="Times New Roman" w:hAnsi="Times New Roman" w:cs="Times New Roman"/>
          <w:sz w:val="24"/>
          <w:szCs w:val="24"/>
          <w:lang w:val="en-US"/>
        </w:rPr>
        <w:t xml:space="preserve">, the response to the questionnaire must be lodged through </w:t>
      </w:r>
      <w:r w:rsidR="00736101">
        <w:rPr>
          <w:rFonts w:ascii="Times New Roman" w:hAnsi="Times New Roman" w:cs="Times New Roman"/>
          <w:sz w:val="24"/>
          <w:szCs w:val="24"/>
          <w:lang w:val="en-US"/>
        </w:rPr>
        <w:t>DECOM</w:t>
      </w:r>
      <w:r w:rsidRPr="005442AE">
        <w:rPr>
          <w:rFonts w:ascii="Times New Roman" w:hAnsi="Times New Roman" w:cs="Times New Roman"/>
          <w:sz w:val="24"/>
          <w:szCs w:val="24"/>
          <w:lang w:val="en-US"/>
        </w:rPr>
        <w:t xml:space="preserve"> Digital System</w:t>
      </w:r>
      <w:r w:rsidRPr="005442AE">
        <w:rPr>
          <w:rFonts w:ascii="Times New Roman" w:hAnsi="Times New Roman" w:cs="Times New Roman"/>
          <w:bCs/>
          <w:sz w:val="24"/>
          <w:szCs w:val="24"/>
          <w:lang w:val="en-US"/>
        </w:rPr>
        <w:t>.</w:t>
      </w:r>
    </w:p>
    <w:p w:rsidR="00746039" w:rsidRPr="005442AE" w:rsidRDefault="00746039" w:rsidP="00746039">
      <w:pPr>
        <w:pStyle w:val="PargrafodaLista"/>
        <w:ind w:left="1080"/>
        <w:jc w:val="both"/>
        <w:rPr>
          <w:rFonts w:ascii="Times New Roman" w:hAnsi="Times New Roman" w:cs="Times New Roman"/>
          <w:sz w:val="24"/>
          <w:szCs w:val="24"/>
          <w:lang w:val="en-US"/>
        </w:rPr>
      </w:pPr>
    </w:p>
    <w:p w:rsidR="003D2FA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The term to respond the questionnaire initiates on</w:t>
      </w:r>
      <w:r w:rsidRPr="005442AE">
        <w:rPr>
          <w:rFonts w:ascii="Times New Roman" w:hAnsi="Times New Roman" w:cs="Times New Roman"/>
          <w:sz w:val="24"/>
          <w:szCs w:val="24"/>
          <w:lang w:val="en-US"/>
        </w:rPr>
        <w:t xml:space="preserve"> the </w:t>
      </w:r>
      <w:r w:rsidRPr="005442AE">
        <w:rPr>
          <w:rFonts w:ascii="Times New Roman" w:hAnsi="Times New Roman" w:cs="Times New Roman"/>
          <w:bCs/>
          <w:sz w:val="24"/>
          <w:szCs w:val="24"/>
          <w:lang w:val="en-US"/>
        </w:rPr>
        <w:t>first working day following the date of the correspondence that covers this questionnaire</w:t>
      </w:r>
      <w:r w:rsidR="00917A09" w:rsidRPr="005442AE">
        <w:rPr>
          <w:rFonts w:ascii="Times New Roman" w:hAnsi="Times New Roman" w:cs="Times New Roman"/>
          <w:bCs/>
          <w:sz w:val="24"/>
          <w:szCs w:val="24"/>
          <w:lang w:val="en-US"/>
        </w:rPr>
        <w:t>.</w:t>
      </w:r>
      <w:r w:rsidR="003D2FA9" w:rsidRPr="005442AE">
        <w:rPr>
          <w:rFonts w:ascii="Times New Roman" w:hAnsi="Times New Roman" w:cs="Times New Roman"/>
          <w:bCs/>
          <w:sz w:val="24"/>
          <w:szCs w:val="24"/>
          <w:lang w:val="en-US"/>
        </w:rPr>
        <w:t xml:space="preserve"> </w:t>
      </w:r>
    </w:p>
    <w:p w:rsidR="00A63308" w:rsidRPr="005442AE" w:rsidRDefault="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br w:type="page"/>
      </w:r>
    </w:p>
    <w:p w:rsidR="00A63308" w:rsidRPr="005442AE" w:rsidRDefault="00F851FB"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80768" behindDoc="0" locked="0" layoutInCell="1" allowOverlap="1" wp14:anchorId="126F4790" wp14:editId="521921D9">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3D9D3C"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" filled="f"/>
            </w:pict>
          </mc:Fallback>
        </mc:AlternateContent>
      </w:r>
      <w:r w:rsidRPr="005442AE">
        <w:rPr>
          <w:rFonts w:ascii="Times New Roman" w:hAnsi="Times New Roman" w:cs="Times New Roman"/>
          <w:b/>
          <w:sz w:val="24"/>
          <w:szCs w:val="24"/>
          <w:lang w:val="en-US"/>
        </w:rPr>
        <w:t>I</w:t>
      </w:r>
      <w:r w:rsidR="00A63308" w:rsidRPr="005442AE">
        <w:rPr>
          <w:rFonts w:ascii="Times New Roman" w:hAnsi="Times New Roman" w:cs="Times New Roman"/>
          <w:b/>
          <w:sz w:val="24"/>
          <w:szCs w:val="24"/>
          <w:lang w:val="en-US"/>
        </w:rPr>
        <w:t xml:space="preserve"> – I</w:t>
      </w:r>
      <w:r w:rsidRPr="005442AE">
        <w:rPr>
          <w:rFonts w:ascii="Times New Roman" w:hAnsi="Times New Roman" w:cs="Times New Roman"/>
          <w:b/>
          <w:sz w:val="24"/>
          <w:szCs w:val="24"/>
          <w:lang w:val="en-US"/>
        </w:rPr>
        <w:t>NFORMATION ABOUT THE COMPANY</w:t>
      </w:r>
    </w:p>
    <w:p w:rsidR="00A63308" w:rsidRPr="005442AE" w:rsidRDefault="00A63308" w:rsidP="00EA5AF7">
      <w:pPr>
        <w:spacing w:before="240" w:line="240" w:lineRule="auto"/>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w:t>
      </w:r>
      <w:r w:rsidR="00CE6372" w:rsidRPr="005442AE">
        <w:rPr>
          <w:rFonts w:ascii="Times New Roman" w:hAnsi="Times New Roman" w:cs="Times New Roman"/>
          <w:i/>
          <w:sz w:val="24"/>
          <w:szCs w:val="24"/>
          <w:lang w:val="en-US"/>
        </w:rPr>
        <w:t>gather</w:t>
      </w:r>
      <w:r w:rsidRPr="005442AE">
        <w:rPr>
          <w:rFonts w:ascii="Times New Roman" w:hAnsi="Times New Roman" w:cs="Times New Roman"/>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5442AE">
        <w:rPr>
          <w:rFonts w:ascii="Times New Roman" w:hAnsi="Times New Roman" w:cs="Times New Roman"/>
          <w:i/>
          <w:sz w:val="24"/>
          <w:szCs w:val="24"/>
          <w:lang w:val="en-US"/>
        </w:rPr>
        <w:t>d parties</w:t>
      </w:r>
      <w:r w:rsidRPr="005442AE">
        <w:rPr>
          <w:rFonts w:ascii="Times New Roman" w:hAnsi="Times New Roman" w:cs="Times New Roman"/>
          <w:i/>
          <w:sz w:val="24"/>
          <w:szCs w:val="24"/>
          <w:lang w:val="en-US"/>
        </w:rPr>
        <w:t>.</w:t>
      </w:r>
    </w:p>
    <w:p w:rsidR="00A63308" w:rsidRPr="005442AE" w:rsidRDefault="00A63308" w:rsidP="00782AEF">
      <w:pPr>
        <w:pStyle w:val="PargrafodaLista"/>
        <w:numPr>
          <w:ilvl w:val="0"/>
          <w:numId w:val="1"/>
        </w:numPr>
        <w:spacing w:before="24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General Information</w:t>
      </w:r>
    </w:p>
    <w:p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Company n</w:t>
      </w:r>
      <w:r w:rsidR="00A63308" w:rsidRPr="005442AE">
        <w:rPr>
          <w:rFonts w:ascii="Times New Roman" w:hAnsi="Times New Roman" w:cs="Times New Roman"/>
          <w:sz w:val="24"/>
          <w:szCs w:val="24"/>
          <w:lang w:val="en-US"/>
        </w:rPr>
        <w:t xml:space="preserve">ame, as presented on the company’s </w:t>
      </w:r>
      <w:r w:rsidR="00357067" w:rsidRPr="005442AE">
        <w:rPr>
          <w:rFonts w:ascii="Times New Roman" w:hAnsi="Times New Roman" w:cs="Times New Roman"/>
          <w:sz w:val="24"/>
          <w:szCs w:val="24"/>
          <w:lang w:val="en-US"/>
        </w:rPr>
        <w:t>acts of incorporation</w:t>
      </w:r>
      <w:r w:rsidR="00A63308" w:rsidRPr="005442AE">
        <w:rPr>
          <w:rFonts w:ascii="Times New Roman" w:hAnsi="Times New Roman" w:cs="Times New Roman"/>
          <w:sz w:val="24"/>
          <w:szCs w:val="24"/>
          <w:lang w:val="en-US"/>
        </w:rPr>
        <w:t>:</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Website:</w:t>
      </w:r>
    </w:p>
    <w:p w:rsidR="00EA5AF7" w:rsidRPr="005442AE" w:rsidRDefault="00EA5AF7" w:rsidP="00EA5AF7">
      <w:pPr>
        <w:spacing w:after="0" w:line="240" w:lineRule="auto"/>
        <w:ind w:left="709"/>
        <w:jc w:val="both"/>
        <w:rPr>
          <w:rFonts w:ascii="Times New Roman" w:hAnsi="Times New Roman" w:cs="Times New Roman"/>
          <w:sz w:val="24"/>
          <w:szCs w:val="24"/>
          <w:lang w:val="en-US"/>
        </w:rPr>
      </w:pPr>
    </w:p>
    <w:p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Authorized Representative at </w:t>
      </w:r>
      <w:r w:rsidR="00343607">
        <w:rPr>
          <w:rFonts w:ascii="Times New Roman" w:hAnsi="Times New Roman" w:cs="Times New Roman"/>
          <w:b/>
          <w:sz w:val="24"/>
          <w:szCs w:val="24"/>
          <w:lang w:val="en-US"/>
        </w:rPr>
        <w:t>SDCOM</w:t>
      </w:r>
    </w:p>
    <w:p w:rsidR="00A63308" w:rsidRPr="005442AE" w:rsidRDefault="00A63308" w:rsidP="00A63308">
      <w:pPr>
        <w:ind w:left="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data of only one addressee</w:t>
      </w:r>
      <w:r w:rsidR="00854030" w:rsidRPr="005442AE">
        <w:rPr>
          <w:rFonts w:ascii="Times New Roman" w:hAnsi="Times New Roman" w:cs="Times New Roman"/>
          <w:sz w:val="24"/>
          <w:szCs w:val="24"/>
          <w:lang w:val="en-US"/>
        </w:rPr>
        <w:t xml:space="preserve"> and the address to which the documents sent by </w:t>
      </w:r>
      <w:r w:rsidR="00343607">
        <w:rPr>
          <w:rFonts w:ascii="Times New Roman" w:hAnsi="Times New Roman" w:cs="Times New Roman"/>
          <w:sz w:val="24"/>
          <w:szCs w:val="24"/>
          <w:lang w:val="en-US"/>
        </w:rPr>
        <w:t>SDCOM</w:t>
      </w:r>
      <w:r w:rsidR="00854030" w:rsidRPr="005442AE">
        <w:rPr>
          <w:rFonts w:ascii="Times New Roman" w:hAnsi="Times New Roman" w:cs="Times New Roman"/>
          <w:sz w:val="24"/>
          <w:szCs w:val="24"/>
          <w:lang w:val="en-US"/>
        </w:rPr>
        <w:t xml:space="preserve"> must be forwarded</w:t>
      </w:r>
      <w:r w:rsidR="00364353" w:rsidRPr="005442AE">
        <w:rPr>
          <w:rFonts w:ascii="Times New Roman" w:hAnsi="Times New Roman" w:cs="Times New Roman"/>
          <w:sz w:val="24"/>
          <w:szCs w:val="24"/>
          <w:lang w:val="en-US"/>
        </w:rPr>
        <w:t>.</w:t>
      </w:r>
      <w:r w:rsidR="00854030" w:rsidRPr="005442AE">
        <w:rPr>
          <w:rFonts w:ascii="Times New Roman" w:hAnsi="Times New Roman" w:cs="Times New Roman"/>
          <w:sz w:val="24"/>
          <w:szCs w:val="24"/>
          <w:lang w:val="en-US"/>
        </w:rPr>
        <w:t xml:space="preserve"> </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r w:rsidR="00A63308" w:rsidRPr="005442AE">
        <w:rPr>
          <w:rFonts w:ascii="Times New Roman" w:hAnsi="Times New Roman" w:cs="Times New Roman"/>
          <w:sz w:val="24"/>
          <w:szCs w:val="24"/>
          <w:lang w:val="en-US"/>
        </w:rPr>
        <w:t>:</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r w:rsidR="00E80E5C" w:rsidRPr="005442AE">
        <w:rPr>
          <w:rFonts w:ascii="Times New Roman" w:hAnsi="Times New Roman" w:cs="Times New Roman"/>
          <w:sz w:val="24"/>
          <w:szCs w:val="24"/>
          <w:lang w:val="en-US"/>
        </w:rPr>
        <w:t xml:space="preserve"> </w:t>
      </w:r>
    </w:p>
    <w:p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w:t>
      </w:r>
      <w:r w:rsidR="00A63308" w:rsidRPr="005442AE">
        <w:rPr>
          <w:rFonts w:ascii="Times New Roman" w:hAnsi="Times New Roman" w:cs="Times New Roman"/>
          <w:sz w:val="24"/>
          <w:szCs w:val="24"/>
          <w:lang w:val="en-US"/>
        </w:rPr>
        <w:t>ddress (e-mail):</w:t>
      </w:r>
    </w:p>
    <w:p w:rsidR="00A07F82" w:rsidRPr="005442AE" w:rsidRDefault="00A07F82" w:rsidP="00EA5AF7">
      <w:pPr>
        <w:spacing w:after="0"/>
        <w:ind w:left="709"/>
        <w:jc w:val="both"/>
        <w:rPr>
          <w:rFonts w:ascii="Times New Roman" w:hAnsi="Times New Roman" w:cs="Times New Roman"/>
          <w:sz w:val="24"/>
          <w:szCs w:val="24"/>
          <w:lang w:val="en-US"/>
        </w:rPr>
      </w:pPr>
    </w:p>
    <w:p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Corporate structure and Affiliations</w:t>
      </w:r>
    </w:p>
    <w:p w:rsidR="00CE6372" w:rsidRPr="005442AE" w:rsidRDefault="00CE6372" w:rsidP="00CE6372">
      <w:pPr>
        <w:pStyle w:val="PargrafodaLista"/>
        <w:ind w:left="360"/>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Provide an organizational chart of your company’s operational structure and a description of each of its units’ functioning. It is particularly important </w:t>
      </w:r>
      <w:r w:rsidRPr="005442AE">
        <w:rPr>
          <w:rFonts w:ascii="Times New Roman" w:hAnsi="Times New Roman" w:cs="Times New Roman"/>
          <w:color w:val="000000"/>
          <w:sz w:val="24"/>
          <w:szCs w:val="24"/>
          <w:lang w:val="en-US"/>
        </w:rPr>
        <w:t xml:space="preserve">that the description of those units involved in the development, </w:t>
      </w:r>
      <w:r w:rsidR="003C1010" w:rsidRPr="005442AE">
        <w:rPr>
          <w:rFonts w:ascii="Times New Roman" w:hAnsi="Times New Roman" w:cs="Times New Roman"/>
          <w:color w:val="000000"/>
          <w:sz w:val="24"/>
          <w:szCs w:val="24"/>
          <w:lang w:val="en-US"/>
        </w:rPr>
        <w:t>manufacturing</w:t>
      </w:r>
      <w:r w:rsidRPr="005442AE">
        <w:rPr>
          <w:rFonts w:ascii="Times New Roman" w:hAnsi="Times New Roman" w:cs="Times New Roman"/>
          <w:color w:val="000000"/>
          <w:sz w:val="24"/>
          <w:szCs w:val="24"/>
          <w:lang w:val="en-US"/>
        </w:rPr>
        <w:t xml:space="preserve">, sale and/or distribution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color w:val="000000"/>
          <w:sz w:val="24"/>
          <w:szCs w:val="24"/>
          <w:lang w:val="en-US"/>
        </w:rPr>
        <w:t xml:space="preserve"> under </w:t>
      </w:r>
      <w:r w:rsidR="00422A8D">
        <w:rPr>
          <w:rFonts w:ascii="Times New Roman" w:hAnsi="Times New Roman" w:cs="Times New Roman"/>
          <w:color w:val="000000"/>
          <w:sz w:val="24"/>
          <w:szCs w:val="24"/>
          <w:lang w:val="en-US"/>
        </w:rPr>
        <w:t>review</w:t>
      </w:r>
      <w:r w:rsidRPr="005442AE">
        <w:rPr>
          <w:rFonts w:ascii="Times New Roman" w:hAnsi="Times New Roman" w:cs="Times New Roman"/>
          <w:color w:val="000000"/>
          <w:sz w:val="24"/>
          <w:szCs w:val="24"/>
          <w:lang w:val="en-US"/>
        </w:rPr>
        <w:t xml:space="preserve"> be sufficiently detailed in order to </w:t>
      </w:r>
      <w:r w:rsidRPr="005442AE">
        <w:rPr>
          <w:rFonts w:ascii="Times New Roman" w:hAnsi="Times New Roman" w:cs="Times New Roman"/>
          <w:sz w:val="24"/>
          <w:szCs w:val="24"/>
          <w:lang w:val="en-US"/>
        </w:rPr>
        <w:t xml:space="preserve">provide </w:t>
      </w:r>
      <w:r w:rsidR="00343607">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with a perfect understanding of the described activities</w:t>
      </w:r>
      <w:r w:rsidR="00E80E5C" w:rsidRPr="005442AE">
        <w:rPr>
          <w:rFonts w:ascii="Times New Roman" w:hAnsi="Times New Roman" w:cs="Times New Roman"/>
          <w:sz w:val="24"/>
          <w:szCs w:val="24"/>
          <w:lang w:val="en-US"/>
        </w:rPr>
        <w:t>.</w:t>
      </w:r>
    </w:p>
    <w:p w:rsidR="00A07F82" w:rsidRPr="005442AE" w:rsidRDefault="00A07F82" w:rsidP="00A07F82">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Provide a list of all the production facilities, sales and/or administrative offices and research and development facilities related to the </w:t>
      </w:r>
      <w:r w:rsidR="00E80E5C" w:rsidRPr="005442AE">
        <w:rPr>
          <w:rFonts w:ascii="Times New Roman" w:hAnsi="Times New Roman" w:cs="Times New Roman"/>
          <w:sz w:val="24"/>
          <w:szCs w:val="24"/>
          <w:lang w:val="en-US"/>
        </w:rPr>
        <w:t>product</w:t>
      </w:r>
      <w:r w:rsidR="00E80E5C" w:rsidRPr="005442AE">
        <w:rPr>
          <w:rFonts w:ascii="Times New Roman" w:hAnsi="Times New Roman" w:cs="Times New Roman"/>
          <w:color w:val="000000"/>
          <w:sz w:val="24"/>
          <w:szCs w:val="24"/>
          <w:lang w:val="en-US"/>
        </w:rPr>
        <w:t xml:space="preserve"> </w:t>
      </w:r>
      <w:r w:rsidRPr="005442AE">
        <w:rPr>
          <w:rFonts w:ascii="Times New Roman" w:hAnsi="Times New Roman" w:cs="Times New Roman"/>
          <w:color w:val="000000"/>
          <w:sz w:val="24"/>
          <w:szCs w:val="24"/>
          <w:lang w:val="en-US"/>
        </w:rPr>
        <w:t xml:space="preserve">under </w:t>
      </w:r>
      <w:r w:rsidR="00422A8D">
        <w:rPr>
          <w:rFonts w:ascii="Times New Roman" w:hAnsi="Times New Roman" w:cs="Times New Roman"/>
          <w:color w:val="000000"/>
          <w:sz w:val="24"/>
          <w:szCs w:val="24"/>
          <w:lang w:val="en-US"/>
        </w:rPr>
        <w:t>review</w:t>
      </w:r>
      <w:r w:rsidRPr="005442AE">
        <w:rPr>
          <w:rFonts w:ascii="Times New Roman" w:hAnsi="Times New Roman" w:cs="Times New Roman"/>
          <w:color w:val="000000"/>
          <w:sz w:val="24"/>
          <w:szCs w:val="24"/>
          <w:lang w:val="en-US"/>
        </w:rPr>
        <w:t xml:space="preserve"> operated by your company and its affiliates in your country and abroad, as well as their respective locations. </w:t>
      </w:r>
    </w:p>
    <w:p w:rsidR="00A07F82" w:rsidRPr="005442AE" w:rsidRDefault="00A07F82" w:rsidP="00A07F82">
      <w:pPr>
        <w:pStyle w:val="PargrafodaLista"/>
        <w:spacing w:after="0" w:line="240" w:lineRule="auto"/>
        <w:rPr>
          <w:rFonts w:ascii="Times New Roman" w:hAnsi="Times New Roman" w:cs="Times New Roman"/>
          <w:color w:val="000000"/>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 Provide an organization</w:t>
      </w:r>
      <w:r w:rsidR="00A428AD" w:rsidRPr="005442AE">
        <w:rPr>
          <w:rFonts w:ascii="Times New Roman" w:hAnsi="Times New Roman" w:cs="Times New Roman"/>
          <w:color w:val="000000"/>
          <w:sz w:val="24"/>
          <w:szCs w:val="24"/>
          <w:lang w:val="en-US"/>
        </w:rPr>
        <w:t>al</w:t>
      </w:r>
      <w:r w:rsidRPr="005442AE">
        <w:rPr>
          <w:rFonts w:ascii="Times New Roman" w:hAnsi="Times New Roman" w:cs="Times New Roman"/>
          <w:color w:val="000000"/>
          <w:sz w:val="24"/>
          <w:szCs w:val="24"/>
          <w:lang w:val="en-US"/>
        </w:rPr>
        <w:t xml:space="preserve"> chart of your company’s legal structure, including all </w:t>
      </w:r>
      <w:r w:rsidR="00A428AD" w:rsidRPr="005442AE">
        <w:rPr>
          <w:rFonts w:ascii="Times New Roman" w:hAnsi="Times New Roman" w:cs="Times New Roman"/>
          <w:color w:val="000000"/>
          <w:sz w:val="24"/>
          <w:szCs w:val="24"/>
          <w:lang w:val="en-US"/>
        </w:rPr>
        <w:t>affiliated parties.</w:t>
      </w:r>
      <w:r w:rsidRPr="005442AE">
        <w:rPr>
          <w:rFonts w:ascii="Times New Roman" w:hAnsi="Times New Roman" w:cs="Times New Roman"/>
          <w:color w:val="000000"/>
          <w:sz w:val="24"/>
          <w:szCs w:val="24"/>
          <w:lang w:val="en-US"/>
        </w:rPr>
        <w:t xml:space="preserve"> Parties will be considered affiliated if</w:t>
      </w:r>
      <w:r w:rsidR="00A428AD" w:rsidRPr="005442AE">
        <w:rPr>
          <w:rFonts w:ascii="Times New Roman" w:hAnsi="Times New Roman" w:cs="Times New Roman"/>
          <w:color w:val="000000"/>
          <w:sz w:val="24"/>
          <w:szCs w:val="24"/>
          <w:lang w:val="en-US"/>
        </w:rPr>
        <w:t>:</w:t>
      </w:r>
    </w:p>
    <w:p w:rsidR="00A07F82" w:rsidRPr="005442AE" w:rsidRDefault="00A07F82" w:rsidP="00A07F82">
      <w:pPr>
        <w:pStyle w:val="PargrafodaLista"/>
        <w:ind w:left="792"/>
        <w:jc w:val="both"/>
        <w:rPr>
          <w:rFonts w:ascii="Times New Roman" w:hAnsi="Times New Roman" w:cs="Times New Roman"/>
          <w:color w:val="000000"/>
          <w:sz w:val="24"/>
          <w:szCs w:val="24"/>
          <w:lang w:val="en-US"/>
        </w:rPr>
      </w:pP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One of them occupies a responsibility or a direction pos</w:t>
      </w:r>
      <w:r w:rsidR="00D40C66" w:rsidRPr="005442AE">
        <w:rPr>
          <w:rFonts w:ascii="Times New Roman" w:hAnsi="Times New Roman" w:cs="Times New Roman"/>
          <w:color w:val="000000"/>
          <w:sz w:val="24"/>
          <w:szCs w:val="24"/>
          <w:lang w:val="en-US"/>
        </w:rPr>
        <w:t>i</w:t>
      </w:r>
      <w:r w:rsidRPr="005442AE">
        <w:rPr>
          <w:rFonts w:ascii="Times New Roman" w:hAnsi="Times New Roman" w:cs="Times New Roman"/>
          <w:color w:val="000000"/>
          <w:sz w:val="24"/>
          <w:szCs w:val="24"/>
          <w:lang w:val="en-US"/>
        </w:rPr>
        <w:t>t</w:t>
      </w:r>
      <w:r w:rsidR="00D40C66" w:rsidRPr="005442AE">
        <w:rPr>
          <w:rFonts w:ascii="Times New Roman" w:hAnsi="Times New Roman" w:cs="Times New Roman"/>
          <w:color w:val="000000"/>
          <w:sz w:val="24"/>
          <w:szCs w:val="24"/>
          <w:lang w:val="en-US"/>
        </w:rPr>
        <w:t>ion</w:t>
      </w:r>
      <w:r w:rsidRPr="005442AE">
        <w:rPr>
          <w:rFonts w:ascii="Times New Roman" w:hAnsi="Times New Roman" w:cs="Times New Roman"/>
          <w:color w:val="000000"/>
          <w:sz w:val="24"/>
          <w:szCs w:val="24"/>
          <w:lang w:val="en-US"/>
        </w:rPr>
        <w:t xml:space="preserve"> in another pa</w:t>
      </w:r>
      <w:r w:rsidR="00A428AD" w:rsidRPr="005442AE">
        <w:rPr>
          <w:rFonts w:ascii="Times New Roman" w:hAnsi="Times New Roman" w:cs="Times New Roman"/>
          <w:color w:val="000000"/>
          <w:sz w:val="24"/>
          <w:szCs w:val="24"/>
          <w:lang w:val="en-US"/>
        </w:rPr>
        <w:t>rty’s company;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The parties are legally recognized as </w:t>
      </w:r>
      <w:r w:rsidRPr="005442AE">
        <w:rPr>
          <w:rFonts w:ascii="Times New Roman" w:hAnsi="Times New Roman" w:cs="Times New Roman"/>
          <w:sz w:val="24"/>
          <w:szCs w:val="24"/>
          <w:lang w:val="en-US"/>
        </w:rPr>
        <w:t>business associates</w:t>
      </w:r>
      <w:r w:rsidRPr="005442AE">
        <w:rPr>
          <w:rFonts w:ascii="Times New Roman" w:hAnsi="Times New Roman" w:cs="Times New Roman"/>
          <w:color w:val="000000"/>
          <w:sz w:val="24"/>
          <w:szCs w:val="24"/>
          <w:lang w:val="en-US"/>
        </w:rPr>
        <w:t>;</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The parties are employer and employee;</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Any person, directly or indirectly, owns, controls or holds with power to vote five percent or more of the voting stock or </w:t>
      </w:r>
      <w:r w:rsidRPr="005442AE">
        <w:rPr>
          <w:rFonts w:ascii="Times New Roman" w:hAnsi="Times New Roman" w:cs="Times New Roman"/>
          <w:sz w:val="24"/>
          <w:szCs w:val="24"/>
          <w:lang w:val="en-US"/>
        </w:rPr>
        <w:t>shares of any orga</w:t>
      </w:r>
      <w:r w:rsidR="00F006CC" w:rsidRPr="005442AE">
        <w:rPr>
          <w:rFonts w:ascii="Times New Roman" w:hAnsi="Times New Roman" w:cs="Times New Roman"/>
          <w:sz w:val="24"/>
          <w:szCs w:val="24"/>
          <w:lang w:val="en-US"/>
        </w:rPr>
        <w:t>nization and such organization</w:t>
      </w:r>
      <w:r w:rsidRPr="005442AE">
        <w:rPr>
          <w:rFonts w:ascii="Times New Roman" w:hAnsi="Times New Roman" w:cs="Times New Roman"/>
          <w:color w:val="000000"/>
          <w:sz w:val="24"/>
          <w:szCs w:val="24"/>
          <w:lang w:val="en-US"/>
        </w:rPr>
        <w:t xml:space="preserve">; </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One of the parties, directly or indirectly, controls another party;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The parties are, directly or indirectly, controlled by a third party;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Together, both parties control, directly or indirectly, a third party;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parties are members of the same family; or</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There is a relationship of economic, financial </w:t>
      </w:r>
      <w:r w:rsidRPr="005442AE">
        <w:rPr>
          <w:rFonts w:ascii="Times New Roman" w:hAnsi="Times New Roman" w:cs="Times New Roman"/>
          <w:color w:val="000000"/>
          <w:sz w:val="24"/>
          <w:szCs w:val="24"/>
          <w:lang w:val="en-US"/>
        </w:rPr>
        <w:t>or technological dependence with customers, suppliers or lenders.</w:t>
      </w: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State whether the companies classified as affiliated parties act in the manufacturing, raw material </w:t>
      </w:r>
      <w:r w:rsidR="00F27F89" w:rsidRPr="005442AE">
        <w:rPr>
          <w:rFonts w:ascii="Times New Roman" w:hAnsi="Times New Roman" w:cs="Times New Roman"/>
          <w:sz w:val="24"/>
          <w:szCs w:val="24"/>
          <w:lang w:val="en-US"/>
        </w:rPr>
        <w:t>supply</w:t>
      </w:r>
      <w:r w:rsidRPr="005442AE">
        <w:rPr>
          <w:rFonts w:ascii="Times New Roman" w:hAnsi="Times New Roman" w:cs="Times New Roman"/>
          <w:sz w:val="24"/>
          <w:szCs w:val="24"/>
          <w:lang w:val="en-US"/>
        </w:rPr>
        <w:t xml:space="preserve">, service rendering or commercialization of the subject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Describe in details the activities executed by each affiliated party.</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List all stockholders that directly or indirectly hold more than five percent of your company’s capital, your controller’s capital and/or your controller’s subsidiaries’ capital</w:t>
      </w:r>
      <w:r w:rsidR="00352AE2" w:rsidRPr="005442AE">
        <w:rPr>
          <w:rFonts w:ascii="Times New Roman" w:hAnsi="Times New Roman" w:cs="Times New Roman"/>
          <w:sz w:val="24"/>
          <w:szCs w:val="24"/>
          <w:lang w:val="en-US"/>
        </w:rPr>
        <w:t>.</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company may present a public bulletin that provides the requested information in details.</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State the existence of any specific sector policy that</w:t>
      </w:r>
      <w:r w:rsidR="00045CFC" w:rsidRPr="005442AE">
        <w:rPr>
          <w:rFonts w:ascii="Times New Roman" w:hAnsi="Times New Roman" w:cs="Times New Roman"/>
          <w:sz w:val="24"/>
          <w:szCs w:val="24"/>
          <w:lang w:val="en-US"/>
        </w:rPr>
        <w:t xml:space="preserve"> interferes with</w:t>
      </w:r>
      <w:r w:rsidRPr="005442AE">
        <w:rPr>
          <w:rFonts w:ascii="Times New Roman" w:hAnsi="Times New Roman" w:cs="Times New Roman"/>
          <w:sz w:val="24"/>
          <w:szCs w:val="24"/>
          <w:lang w:val="en-US"/>
        </w:rPr>
        <w:t xml:space="preserve"> the company’s economic activities.</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07F82"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Describe, if applicable, any kind of direct or indirect governmental incentives granted to the manufacturing, commercialization and/or exporting of the subject </w:t>
      </w:r>
      <w:r w:rsidR="00E80E5C" w:rsidRPr="005442AE">
        <w:rPr>
          <w:rFonts w:ascii="Times New Roman" w:hAnsi="Times New Roman" w:cs="Times New Roman"/>
          <w:sz w:val="24"/>
          <w:szCs w:val="24"/>
          <w:lang w:val="en-US"/>
        </w:rPr>
        <w:t>product</w:t>
      </w:r>
      <w:r w:rsidRPr="005442AE">
        <w:rPr>
          <w:rFonts w:ascii="Times New Roman" w:hAnsi="Times New Roman" w:cs="Times New Roman"/>
          <w:color w:val="000000"/>
          <w:sz w:val="24"/>
          <w:szCs w:val="24"/>
          <w:lang w:val="en-US"/>
        </w:rPr>
        <w:t>.</w:t>
      </w:r>
    </w:p>
    <w:p w:rsidR="00A07F82" w:rsidRPr="005442AE" w:rsidRDefault="00A07F82" w:rsidP="00A82854">
      <w:pPr>
        <w:pStyle w:val="PargrafodaLista"/>
        <w:spacing w:after="0" w:line="240" w:lineRule="auto"/>
        <w:ind w:left="792"/>
        <w:jc w:val="both"/>
        <w:rPr>
          <w:rFonts w:ascii="Times New Roman" w:hAnsi="Times New Roman" w:cs="Times New Roman"/>
          <w:color w:val="000000"/>
          <w:sz w:val="24"/>
          <w:szCs w:val="24"/>
          <w:lang w:val="en-US"/>
        </w:rPr>
      </w:pPr>
    </w:p>
    <w:p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Accounting and Financial Practices </w:t>
      </w:r>
    </w:p>
    <w:p w:rsidR="00A07F82" w:rsidRPr="005442AE" w:rsidRDefault="00A07F82" w:rsidP="00A82854">
      <w:pPr>
        <w:pStyle w:val="PargrafodaLista"/>
        <w:spacing w:after="0" w:line="240" w:lineRule="auto"/>
        <w:ind w:left="360"/>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in details, your company’s accounting and financial practices, that is, how the respective records are kept and what the period of time used by the company’s accounting is. </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Indicate how the data of your company’s financial accounting are summarized in the financial statements</w:t>
      </w:r>
      <w:r w:rsidR="00482610" w:rsidRPr="005442AE">
        <w:rPr>
          <w:rFonts w:ascii="Times New Roman" w:hAnsi="Times New Roman" w:cs="Times New Roman"/>
          <w:sz w:val="24"/>
          <w:szCs w:val="24"/>
          <w:lang w:val="en-US"/>
        </w:rPr>
        <w:t>.</w:t>
      </w:r>
    </w:p>
    <w:p w:rsidR="00A07F82" w:rsidRPr="005442AE" w:rsidRDefault="00A07F82" w:rsidP="00A07F82">
      <w:pPr>
        <w:pStyle w:val="PargrafodaLista"/>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Explain, in details, how </w:t>
      </w:r>
      <w:r w:rsidR="00045CFC"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sales are recorded, stating all account books used for this purpose.</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a flowchart illustrating the system used by your company and its respective account books.</w:t>
      </w:r>
    </w:p>
    <w:p w:rsidR="00A07F82" w:rsidRPr="005442AE" w:rsidRDefault="00A07F82" w:rsidP="00A07F82">
      <w:pPr>
        <w:pStyle w:val="PargrafodaLista"/>
        <w:ind w:left="792"/>
        <w:jc w:val="both"/>
        <w:rPr>
          <w:rFonts w:ascii="Times New Roman" w:hAnsi="Times New Roman" w:cs="Times New Roman"/>
          <w:sz w:val="24"/>
          <w:szCs w:val="24"/>
          <w:lang w:val="en-US"/>
        </w:rPr>
      </w:pPr>
    </w:p>
    <w:p w:rsidR="00A63308" w:rsidRPr="005442AE" w:rsidRDefault="00045CFC"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Explain how your</w:t>
      </w:r>
      <w:r w:rsidR="00A63308" w:rsidRPr="005442AE">
        <w:rPr>
          <w:rFonts w:ascii="Times New Roman" w:hAnsi="Times New Roman" w:cs="Times New Roman"/>
          <w:sz w:val="24"/>
          <w:szCs w:val="24"/>
          <w:lang w:val="en-US"/>
        </w:rPr>
        <w:t xml:space="preserve"> company classifies in its records sales in the domestic market, exports to a third</w:t>
      </w:r>
      <w:r w:rsidRPr="005442AE">
        <w:rPr>
          <w:rFonts w:ascii="Times New Roman" w:hAnsi="Times New Roman" w:cs="Times New Roman"/>
          <w:sz w:val="24"/>
          <w:szCs w:val="24"/>
          <w:lang w:val="en-US"/>
        </w:rPr>
        <w:t>-</w:t>
      </w:r>
      <w:r w:rsidR="00A63308" w:rsidRPr="005442AE">
        <w:rPr>
          <w:rFonts w:ascii="Times New Roman" w:hAnsi="Times New Roman" w:cs="Times New Roman"/>
          <w:sz w:val="24"/>
          <w:szCs w:val="24"/>
          <w:lang w:val="en-US"/>
        </w:rPr>
        <w:t>country</w:t>
      </w:r>
      <w:r w:rsidRPr="005442AE">
        <w:rPr>
          <w:rFonts w:ascii="Times New Roman" w:hAnsi="Times New Roman" w:cs="Times New Roman"/>
          <w:sz w:val="24"/>
          <w:szCs w:val="24"/>
          <w:lang w:val="en-US"/>
        </w:rPr>
        <w:t xml:space="preserve"> market</w:t>
      </w:r>
      <w:r w:rsidR="00A63308" w:rsidRPr="005442AE">
        <w:rPr>
          <w:rFonts w:ascii="Times New Roman" w:hAnsi="Times New Roman" w:cs="Times New Roman"/>
          <w:sz w:val="24"/>
          <w:szCs w:val="24"/>
          <w:lang w:val="en-US"/>
        </w:rPr>
        <w:t xml:space="preserve">, exports to Brazil and, when </w:t>
      </w:r>
      <w:r w:rsidRPr="005442AE">
        <w:rPr>
          <w:rFonts w:ascii="Times New Roman" w:hAnsi="Times New Roman" w:cs="Times New Roman"/>
          <w:sz w:val="24"/>
          <w:szCs w:val="24"/>
          <w:lang w:val="en-US"/>
        </w:rPr>
        <w:t>existent</w:t>
      </w:r>
      <w:r w:rsidR="00A63308" w:rsidRPr="005442AE">
        <w:rPr>
          <w:rFonts w:ascii="Times New Roman" w:hAnsi="Times New Roman" w:cs="Times New Roman"/>
          <w:sz w:val="24"/>
          <w:szCs w:val="24"/>
          <w:lang w:val="en-US"/>
        </w:rPr>
        <w:t xml:space="preserve">, sales </w:t>
      </w:r>
      <w:r w:rsidR="00F75CF0" w:rsidRPr="005442AE">
        <w:rPr>
          <w:rFonts w:ascii="Times New Roman" w:hAnsi="Times New Roman" w:cs="Times New Roman"/>
          <w:sz w:val="24"/>
          <w:szCs w:val="24"/>
          <w:lang w:val="en-US"/>
        </w:rPr>
        <w:t>intended for</w:t>
      </w:r>
      <w:r w:rsidRPr="005442AE">
        <w:rPr>
          <w:rFonts w:ascii="Times New Roman" w:hAnsi="Times New Roman" w:cs="Times New Roman"/>
          <w:sz w:val="24"/>
          <w:szCs w:val="24"/>
          <w:lang w:val="en-US"/>
        </w:rPr>
        <w:t xml:space="preserve"> Free Zones and Export Processing Zones.</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your company’s cost accounting system and how it is used to record, classify, aggregate and allocate the costs incurred </w:t>
      </w:r>
      <w:r w:rsidR="009B7107" w:rsidRPr="005442AE">
        <w:rPr>
          <w:rFonts w:ascii="Times New Roman" w:hAnsi="Times New Roman" w:cs="Times New Roman"/>
          <w:sz w:val="24"/>
          <w:szCs w:val="24"/>
          <w:lang w:val="en-US"/>
        </w:rPr>
        <w:t xml:space="preserve">in the production of </w:t>
      </w:r>
      <w:r w:rsidRPr="005442AE">
        <w:rPr>
          <w:rFonts w:ascii="Times New Roman" w:hAnsi="Times New Roman" w:cs="Times New Roman"/>
          <w:sz w:val="24"/>
          <w:szCs w:val="24"/>
          <w:lang w:val="en-US"/>
        </w:rPr>
        <w:t xml:space="preserve">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in the normal course of business. The description must be presented in a narrative form and followed by a flowchart.</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Describe how the costs incurred throughout the whole manufacturing process are recorded, discriminating all the several auxiliary cost ledgers kept by </w:t>
      </w:r>
      <w:r w:rsidR="009B7107"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 Explain in which way </w:t>
      </w:r>
      <w:r w:rsidR="009B7107"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cost accounting system reconciles to the financial accounting system.</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State the accounting software used by your company (Examples: SAP, Oracle, etc.)</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Provide the following financial documents for the two most recent fiscal years. In case your company’s fiscal year does not match that of the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it will be requested that you attach </w:t>
      </w:r>
      <w:r w:rsidR="00D350E8" w:rsidRPr="005442AE">
        <w:rPr>
          <w:rFonts w:ascii="Times New Roman" w:hAnsi="Times New Roman" w:cs="Times New Roman"/>
          <w:sz w:val="24"/>
          <w:szCs w:val="24"/>
          <w:lang w:val="en-US"/>
        </w:rPr>
        <w:t xml:space="preserve">trial balances, </w:t>
      </w:r>
      <w:r w:rsidR="00352AE2" w:rsidRPr="005442AE">
        <w:rPr>
          <w:rFonts w:ascii="Times New Roman" w:hAnsi="Times New Roman" w:cs="Times New Roman"/>
          <w:sz w:val="24"/>
          <w:szCs w:val="24"/>
          <w:lang w:val="en-US"/>
        </w:rPr>
        <w:t>profit and loss reports</w:t>
      </w:r>
      <w:r w:rsidRPr="005442AE">
        <w:rPr>
          <w:rFonts w:ascii="Times New Roman" w:hAnsi="Times New Roman" w:cs="Times New Roman"/>
          <w:sz w:val="24"/>
          <w:szCs w:val="24"/>
          <w:lang w:val="en-US"/>
        </w:rPr>
        <w:t xml:space="preserve"> and any other documents issued in</w:t>
      </w:r>
      <w:r w:rsidR="009B7107" w:rsidRPr="005442AE">
        <w:rPr>
          <w:rFonts w:ascii="Times New Roman" w:hAnsi="Times New Roman" w:cs="Times New Roman"/>
          <w:sz w:val="24"/>
          <w:szCs w:val="24"/>
          <w:lang w:val="en-US"/>
        </w:rPr>
        <w:t xml:space="preserve"> a</w:t>
      </w:r>
      <w:r w:rsidRPr="005442AE">
        <w:rPr>
          <w:rFonts w:ascii="Times New Roman" w:hAnsi="Times New Roman" w:cs="Times New Roman"/>
          <w:sz w:val="24"/>
          <w:szCs w:val="24"/>
          <w:lang w:val="en-US"/>
        </w:rPr>
        <w:t xml:space="preserve"> monthly, quarterly or semiannual basis that cover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w:t>
      </w:r>
    </w:p>
    <w:p w:rsidR="00A82854" w:rsidRPr="005442AE" w:rsidRDefault="00A82854" w:rsidP="00A82854">
      <w:pPr>
        <w:pStyle w:val="PargrafodaLista"/>
        <w:ind w:left="792"/>
        <w:jc w:val="both"/>
        <w:rPr>
          <w:rFonts w:ascii="Times New Roman" w:hAnsi="Times New Roman" w:cs="Times New Roman"/>
          <w:sz w:val="24"/>
          <w:szCs w:val="24"/>
          <w:lang w:val="en-US"/>
        </w:rPr>
      </w:pP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Complete chart of accounts;</w:t>
      </w: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Consolidated and audited financial statements, including all</w:t>
      </w:r>
      <w:r w:rsidR="009B7107" w:rsidRPr="005442AE">
        <w:rPr>
          <w:rFonts w:ascii="Times New Roman" w:hAnsi="Times New Roman" w:cs="Times New Roman"/>
          <w:sz w:val="24"/>
          <w:szCs w:val="24"/>
          <w:lang w:val="en-US"/>
        </w:rPr>
        <w:t xml:space="preserve"> explanation notes to the accounts and auditor’s opinion;</w:t>
      </w: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Internal balances</w:t>
      </w:r>
      <w:r w:rsidR="00325B7A" w:rsidRPr="005442AE">
        <w:rPr>
          <w:rFonts w:ascii="Times New Roman" w:hAnsi="Times New Roman" w:cs="Times New Roman"/>
          <w:sz w:val="24"/>
          <w:szCs w:val="24"/>
          <w:lang w:val="en-US"/>
        </w:rPr>
        <w:t xml:space="preserve"> and</w:t>
      </w:r>
      <w:r w:rsidR="00352AE2" w:rsidRPr="005442AE">
        <w:rPr>
          <w:rFonts w:ascii="Times New Roman" w:hAnsi="Times New Roman" w:cs="Times New Roman"/>
          <w:sz w:val="24"/>
          <w:szCs w:val="24"/>
          <w:lang w:val="en-US"/>
        </w:rPr>
        <w:t xml:space="preserve"> profit and loss reports</w:t>
      </w:r>
      <w:r w:rsidR="00325B7A"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prepared or kept by the company for the subject product.</w:t>
      </w: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Income statements or any other type</w:t>
      </w:r>
      <w:r w:rsidR="00EB48E0" w:rsidRPr="005442AE">
        <w:rPr>
          <w:rFonts w:ascii="Times New Roman" w:hAnsi="Times New Roman" w:cs="Times New Roman"/>
          <w:sz w:val="24"/>
          <w:szCs w:val="24"/>
          <w:lang w:val="en-US"/>
        </w:rPr>
        <w:t xml:space="preserve"> of financial records presented</w:t>
      </w:r>
      <w:r w:rsidRPr="005442AE">
        <w:rPr>
          <w:rFonts w:ascii="Times New Roman" w:hAnsi="Times New Roman" w:cs="Times New Roman"/>
          <w:sz w:val="24"/>
          <w:szCs w:val="24"/>
          <w:lang w:val="en-US"/>
        </w:rPr>
        <w:t xml:space="preserve"> to local or national governments of the country in which the company is located.</w:t>
      </w:r>
    </w:p>
    <w:p w:rsidR="00A82854" w:rsidRPr="005442AE" w:rsidRDefault="00A82854" w:rsidP="00A82854">
      <w:pPr>
        <w:pStyle w:val="PargrafodaLista"/>
        <w:spacing w:after="0" w:line="240" w:lineRule="auto"/>
        <w:ind w:left="1728"/>
        <w:jc w:val="both"/>
        <w:rPr>
          <w:rFonts w:ascii="Times New Roman" w:hAnsi="Times New Roman" w:cs="Times New Roman"/>
          <w:sz w:val="24"/>
          <w:szCs w:val="24"/>
          <w:lang w:val="en-US"/>
        </w:rPr>
      </w:pPr>
    </w:p>
    <w:p w:rsidR="006B5504" w:rsidRPr="005442AE" w:rsidRDefault="003D0023"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If the product </w:t>
      </w:r>
      <w:r w:rsidR="006A3F0F" w:rsidRPr="005442AE">
        <w:rPr>
          <w:rFonts w:ascii="Times New Roman" w:hAnsi="Times New Roman" w:cs="Times New Roman"/>
          <w:sz w:val="24"/>
          <w:szCs w:val="24"/>
          <w:lang w:val="en-US"/>
        </w:rPr>
        <w:t xml:space="preserve">is </w:t>
      </w:r>
      <w:r w:rsidRPr="005442AE">
        <w:rPr>
          <w:rFonts w:ascii="Times New Roman" w:hAnsi="Times New Roman" w:cs="Times New Roman"/>
          <w:sz w:val="24"/>
          <w:szCs w:val="24"/>
          <w:lang w:val="en-US"/>
        </w:rPr>
        <w:t xml:space="preserve">exported to Brazil by </w:t>
      </w:r>
      <w:r w:rsidR="006A3F0F" w:rsidRPr="005442AE">
        <w:rPr>
          <w:rFonts w:ascii="Times New Roman" w:hAnsi="Times New Roman" w:cs="Times New Roman"/>
          <w:sz w:val="24"/>
          <w:szCs w:val="24"/>
          <w:lang w:val="en-US"/>
        </w:rPr>
        <w:t>an affiliated</w:t>
      </w:r>
      <w:r w:rsidRPr="005442AE">
        <w:rPr>
          <w:rFonts w:ascii="Times New Roman" w:hAnsi="Times New Roman" w:cs="Times New Roman"/>
          <w:sz w:val="24"/>
          <w:szCs w:val="24"/>
          <w:lang w:val="en-US"/>
        </w:rPr>
        <w:t xml:space="preserve"> party, provide, for the same period, the documents described in </w:t>
      </w:r>
      <w:r w:rsidR="00DF5729" w:rsidRPr="005442AE">
        <w:rPr>
          <w:rFonts w:ascii="Times New Roman" w:hAnsi="Times New Roman" w:cs="Times New Roman"/>
          <w:sz w:val="24"/>
          <w:szCs w:val="24"/>
          <w:lang w:val="en-US"/>
        </w:rPr>
        <w:t xml:space="preserve">item </w:t>
      </w:r>
      <w:r w:rsidR="006A3F0F" w:rsidRPr="005442AE">
        <w:rPr>
          <w:rFonts w:ascii="Times New Roman" w:hAnsi="Times New Roman" w:cs="Times New Roman"/>
          <w:sz w:val="24"/>
          <w:szCs w:val="24"/>
          <w:lang w:val="en-US"/>
        </w:rPr>
        <w:t>4.9 relative</w:t>
      </w:r>
      <w:r w:rsidRPr="005442AE">
        <w:rPr>
          <w:rFonts w:ascii="Times New Roman" w:hAnsi="Times New Roman" w:cs="Times New Roman"/>
          <w:sz w:val="24"/>
          <w:szCs w:val="24"/>
          <w:lang w:val="en-US"/>
        </w:rPr>
        <w:t xml:space="preserve"> to this </w:t>
      </w:r>
      <w:r w:rsidR="006A3F0F" w:rsidRPr="005442AE">
        <w:rPr>
          <w:rFonts w:ascii="Times New Roman" w:hAnsi="Times New Roman" w:cs="Times New Roman"/>
          <w:sz w:val="24"/>
          <w:szCs w:val="24"/>
          <w:lang w:val="en-US"/>
        </w:rPr>
        <w:t>affiliated</w:t>
      </w:r>
      <w:r w:rsidRPr="005442AE">
        <w:rPr>
          <w:rFonts w:ascii="Times New Roman" w:hAnsi="Times New Roman" w:cs="Times New Roman"/>
          <w:sz w:val="24"/>
          <w:szCs w:val="24"/>
          <w:lang w:val="en-US"/>
        </w:rPr>
        <w:t xml:space="preserve"> party.</w:t>
      </w:r>
    </w:p>
    <w:p w:rsidR="006A3F0F" w:rsidRPr="005442AE" w:rsidRDefault="006A3F0F" w:rsidP="006A3F0F">
      <w:pPr>
        <w:pStyle w:val="PargrafodaLista"/>
        <w:ind w:left="792"/>
        <w:jc w:val="both"/>
        <w:rPr>
          <w:rFonts w:ascii="Times New Roman" w:hAnsi="Times New Roman" w:cs="Times New Roman"/>
          <w:sz w:val="24"/>
          <w:szCs w:val="24"/>
          <w:lang w:val="en-US"/>
        </w:rPr>
      </w:pPr>
    </w:p>
    <w:p w:rsidR="006B5504" w:rsidRPr="005442AE" w:rsidRDefault="00343607" w:rsidP="00782AEF">
      <w:pPr>
        <w:pStyle w:val="PargrafodaLista"/>
        <w:numPr>
          <w:ilvl w:val="1"/>
          <w:numId w:val="1"/>
        </w:numPr>
        <w:jc w:val="both"/>
        <w:rPr>
          <w:rFonts w:ascii="Times New Roman" w:hAnsi="Times New Roman" w:cs="Times New Roman"/>
          <w:sz w:val="24"/>
          <w:szCs w:val="24"/>
          <w:lang w:val="en-US"/>
        </w:rPr>
      </w:pPr>
      <w:r>
        <w:rPr>
          <w:rFonts w:ascii="Times New Roman" w:hAnsi="Times New Roman" w:cs="Times New Roman"/>
          <w:sz w:val="24"/>
          <w:szCs w:val="24"/>
          <w:lang w:val="en-US"/>
        </w:rPr>
        <w:t>SDCOM</w:t>
      </w:r>
      <w:r w:rsidR="006B5504" w:rsidRPr="005442AE">
        <w:rPr>
          <w:rFonts w:ascii="Times New Roman" w:hAnsi="Times New Roman" w:cs="Times New Roman"/>
          <w:sz w:val="24"/>
          <w:szCs w:val="24"/>
          <w:lang w:val="en-US"/>
        </w:rPr>
        <w:t xml:space="preserve"> may request</w:t>
      </w:r>
      <w:r w:rsidR="00F409D1" w:rsidRPr="005442AE">
        <w:rPr>
          <w:rFonts w:ascii="Times New Roman" w:hAnsi="Times New Roman" w:cs="Times New Roman"/>
          <w:sz w:val="24"/>
          <w:szCs w:val="24"/>
          <w:lang w:val="en-US"/>
        </w:rPr>
        <w:t>,</w:t>
      </w:r>
      <w:r w:rsidR="006B5504" w:rsidRPr="005442AE">
        <w:rPr>
          <w:rFonts w:ascii="Times New Roman" w:hAnsi="Times New Roman" w:cs="Times New Roman"/>
          <w:sz w:val="24"/>
          <w:szCs w:val="24"/>
          <w:lang w:val="en-US"/>
        </w:rPr>
        <w:t xml:space="preserve"> </w:t>
      </w:r>
      <w:r w:rsidR="00F409D1" w:rsidRPr="005442AE">
        <w:rPr>
          <w:rFonts w:ascii="Times New Roman" w:hAnsi="Times New Roman" w:cs="Times New Roman"/>
          <w:sz w:val="24"/>
          <w:szCs w:val="24"/>
          <w:lang w:val="en-US"/>
        </w:rPr>
        <w:t xml:space="preserve">in </w:t>
      </w:r>
      <w:r w:rsidR="006B5504" w:rsidRPr="005442AE">
        <w:rPr>
          <w:rFonts w:ascii="Times New Roman" w:hAnsi="Times New Roman" w:cs="Times New Roman"/>
          <w:sz w:val="24"/>
          <w:szCs w:val="24"/>
          <w:lang w:val="en-US"/>
        </w:rPr>
        <w:t xml:space="preserve">addition to the </w:t>
      </w:r>
      <w:r w:rsidR="00A63308" w:rsidRPr="005442AE">
        <w:rPr>
          <w:rFonts w:ascii="Times New Roman" w:hAnsi="Times New Roman" w:cs="Times New Roman"/>
          <w:sz w:val="24"/>
          <w:szCs w:val="24"/>
          <w:lang w:val="en-US"/>
        </w:rPr>
        <w:t>documents</w:t>
      </w:r>
      <w:r w:rsidR="006B5504" w:rsidRPr="005442AE">
        <w:rPr>
          <w:rFonts w:ascii="Times New Roman" w:hAnsi="Times New Roman" w:cs="Times New Roman"/>
          <w:sz w:val="24"/>
          <w:szCs w:val="24"/>
          <w:lang w:val="en-US"/>
        </w:rPr>
        <w:t xml:space="preserve"> </w:t>
      </w:r>
      <w:r w:rsidR="00A63308" w:rsidRPr="005442AE">
        <w:rPr>
          <w:rFonts w:ascii="Times New Roman" w:hAnsi="Times New Roman" w:cs="Times New Roman"/>
          <w:sz w:val="24"/>
          <w:szCs w:val="24"/>
          <w:lang w:val="en-US"/>
        </w:rPr>
        <w:t>described under item 4.9</w:t>
      </w:r>
      <w:r w:rsidR="00F409D1" w:rsidRPr="005442AE">
        <w:rPr>
          <w:rFonts w:ascii="Times New Roman" w:hAnsi="Times New Roman" w:cs="Times New Roman"/>
          <w:sz w:val="24"/>
          <w:szCs w:val="24"/>
          <w:lang w:val="en-US"/>
        </w:rPr>
        <w:t>, other documents</w:t>
      </w:r>
      <w:r w:rsidR="00A63308" w:rsidRPr="005442AE">
        <w:rPr>
          <w:rFonts w:ascii="Times New Roman" w:hAnsi="Times New Roman" w:cs="Times New Roman"/>
          <w:sz w:val="24"/>
          <w:szCs w:val="24"/>
          <w:lang w:val="en-US"/>
        </w:rPr>
        <w:t xml:space="preserve"> related to </w:t>
      </w:r>
      <w:r w:rsidR="006B5504" w:rsidRPr="005442AE">
        <w:rPr>
          <w:rFonts w:ascii="Times New Roman" w:hAnsi="Times New Roman" w:cs="Times New Roman"/>
          <w:sz w:val="24"/>
          <w:szCs w:val="24"/>
          <w:lang w:val="en-US"/>
        </w:rPr>
        <w:t xml:space="preserve">other </w:t>
      </w:r>
      <w:r w:rsidR="00A63308" w:rsidRPr="005442AE">
        <w:rPr>
          <w:rFonts w:ascii="Times New Roman" w:hAnsi="Times New Roman" w:cs="Times New Roman"/>
          <w:sz w:val="24"/>
          <w:szCs w:val="24"/>
          <w:lang w:val="en-US"/>
        </w:rPr>
        <w:t>affiliate</w:t>
      </w:r>
      <w:r w:rsidR="00F409D1" w:rsidRPr="005442AE">
        <w:rPr>
          <w:rFonts w:ascii="Times New Roman" w:hAnsi="Times New Roman" w:cs="Times New Roman"/>
          <w:sz w:val="24"/>
          <w:szCs w:val="24"/>
          <w:lang w:val="en-US"/>
        </w:rPr>
        <w:t>d parties</w:t>
      </w:r>
      <w:r w:rsidR="00A63308" w:rsidRPr="005442AE">
        <w:rPr>
          <w:rFonts w:ascii="Times New Roman" w:hAnsi="Times New Roman" w:cs="Times New Roman"/>
          <w:sz w:val="24"/>
          <w:szCs w:val="24"/>
          <w:lang w:val="en-US"/>
        </w:rPr>
        <w:t xml:space="preserve"> involved in the production or sale of the investigated </w:t>
      </w:r>
      <w:r w:rsidR="00E80E5C" w:rsidRPr="005442AE">
        <w:rPr>
          <w:rFonts w:ascii="Times New Roman" w:hAnsi="Times New Roman" w:cs="Times New Roman"/>
          <w:sz w:val="24"/>
          <w:szCs w:val="24"/>
          <w:lang w:val="en-US"/>
        </w:rPr>
        <w:t>product</w:t>
      </w:r>
      <w:r w:rsidR="00A63308" w:rsidRPr="005442AE">
        <w:rPr>
          <w:rFonts w:ascii="Times New Roman" w:hAnsi="Times New Roman" w:cs="Times New Roman"/>
          <w:sz w:val="24"/>
          <w:szCs w:val="24"/>
          <w:lang w:val="en-US"/>
        </w:rPr>
        <w:t xml:space="preserve"> in the domestic and foreign markets.</w:t>
      </w:r>
    </w:p>
    <w:p w:rsidR="003E5CA8" w:rsidRPr="005442AE" w:rsidRDefault="003E5CA8" w:rsidP="003E5CA8">
      <w:pPr>
        <w:pStyle w:val="PargrafodaLista"/>
        <w:ind w:left="792"/>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2576" behindDoc="0" locked="0" layoutInCell="1" allowOverlap="1" wp14:anchorId="29346710" wp14:editId="5A62937F">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A658D4"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" filled="f" strokecolor="black [1600]"/>
            </w:pict>
          </mc:Fallback>
        </mc:AlternateContent>
      </w:r>
    </w:p>
    <w:p w:rsidR="00A63308" w:rsidRPr="005442AE" w:rsidRDefault="0049356D" w:rsidP="00A63308">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“Information about the Company” section above.  </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A63308" w:rsidRPr="005442AE" w:rsidRDefault="00A63308" w:rsidP="00A63308">
      <w:pPr>
        <w:jc w:val="both"/>
        <w:rPr>
          <w:rFonts w:ascii="Times New Roman" w:hAnsi="Times New Roman" w:cs="Times New Roman"/>
          <w:sz w:val="24"/>
          <w:szCs w:val="24"/>
          <w:lang w:val="en-US"/>
        </w:rPr>
      </w:pPr>
    </w:p>
    <w:p w:rsidR="0049356D" w:rsidRPr="005442AE" w:rsidRDefault="00F851FB" w:rsidP="0049356D">
      <w:pPr>
        <w:jc w:val="both"/>
        <w:rPr>
          <w:rFonts w:ascii="Times New Roman" w:hAnsi="Times New Roman" w:cs="Times New Roman"/>
          <w:b/>
          <w:sz w:val="24"/>
          <w:szCs w:val="24"/>
          <w:lang w:val="en-US"/>
        </w:rPr>
      </w:pPr>
      <w:r w:rsidRPr="005442AE">
        <w:rPr>
          <w:rFonts w:ascii="Times New Roman" w:hAnsi="Times New Roman" w:cs="Times New Roman"/>
          <w:sz w:val="24"/>
          <w:szCs w:val="24"/>
          <w:lang w:val="en-US"/>
        </w:rPr>
        <w:br w:type="page"/>
      </w:r>
    </w:p>
    <w:p w:rsidR="00A63308" w:rsidRPr="005442AE" w:rsidRDefault="00F851FB"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8720" behindDoc="0" locked="0" layoutInCell="1" allowOverlap="1" wp14:anchorId="12C1624E" wp14:editId="1FE504C8">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D4A9B5"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" filled="f"/>
            </w:pict>
          </mc:Fallback>
        </mc:AlternateContent>
      </w:r>
      <w:r w:rsidRPr="005442AE">
        <w:rPr>
          <w:rFonts w:ascii="Times New Roman" w:hAnsi="Times New Roman" w:cs="Times New Roman"/>
          <w:b/>
          <w:sz w:val="24"/>
          <w:szCs w:val="24"/>
          <w:lang w:val="en-US"/>
        </w:rPr>
        <w:t>II</w:t>
      </w:r>
      <w:r w:rsidR="00A63308" w:rsidRPr="005442AE">
        <w:rPr>
          <w:rFonts w:ascii="Times New Roman" w:hAnsi="Times New Roman" w:cs="Times New Roman"/>
          <w:b/>
          <w:sz w:val="24"/>
          <w:szCs w:val="24"/>
          <w:lang w:val="en-US"/>
        </w:rPr>
        <w:t xml:space="preserve"> – P</w:t>
      </w:r>
      <w:r w:rsidRPr="005442AE">
        <w:rPr>
          <w:rFonts w:ascii="Times New Roman" w:hAnsi="Times New Roman" w:cs="Times New Roman"/>
          <w:b/>
          <w:sz w:val="24"/>
          <w:szCs w:val="24"/>
          <w:lang w:val="en-US"/>
        </w:rPr>
        <w:t xml:space="preserve">RODUCT UNDER </w:t>
      </w:r>
      <w:r w:rsidR="00422A8D">
        <w:rPr>
          <w:rFonts w:ascii="Times New Roman" w:hAnsi="Times New Roman" w:cs="Times New Roman"/>
          <w:b/>
          <w:sz w:val="24"/>
          <w:szCs w:val="24"/>
          <w:lang w:val="en-US"/>
        </w:rPr>
        <w:t>REVIEW</w:t>
      </w:r>
    </w:p>
    <w:p w:rsidR="00F75CF0" w:rsidRPr="005442AE" w:rsidRDefault="00F75CF0" w:rsidP="00A63308">
      <w:pPr>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Product under </w:t>
      </w:r>
      <w:r w:rsidR="00422A8D">
        <w:rPr>
          <w:rFonts w:ascii="Times New Roman" w:hAnsi="Times New Roman" w:cs="Times New Roman"/>
          <w:b/>
          <w:sz w:val="24"/>
          <w:szCs w:val="24"/>
          <w:lang w:val="en-US"/>
        </w:rPr>
        <w:t>review</w:t>
      </w:r>
      <w:r w:rsidRPr="005442AE">
        <w:rPr>
          <w:rFonts w:ascii="Times New Roman" w:hAnsi="Times New Roman" w:cs="Times New Roman"/>
          <w:b/>
          <w:sz w:val="24"/>
          <w:szCs w:val="24"/>
          <w:lang w:val="en-US"/>
        </w:rPr>
        <w:t>:</w:t>
      </w:r>
    </w:p>
    <w:p w:rsidR="001157B4" w:rsidRPr="005442AE" w:rsidRDefault="00885987" w:rsidP="001157B4">
      <w:pPr>
        <w:pStyle w:val="PargrafodaLista"/>
        <w:numPr>
          <w:ilvl w:val="0"/>
          <w:numId w:val="4"/>
        </w:numPr>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P</w:t>
      </w:r>
      <w:r w:rsidRPr="001214C6">
        <w:rPr>
          <w:rFonts w:ascii="Times New Roman" w:hAnsi="Times New Roman" w:cs="Times New Roman"/>
          <w:sz w:val="24"/>
          <w:szCs w:val="24"/>
          <w:lang w:val="en-US"/>
        </w:rPr>
        <w:t>resensitized</w:t>
      </w:r>
      <w:proofErr w:type="spellEnd"/>
      <w:r w:rsidRPr="001214C6">
        <w:rPr>
          <w:rFonts w:ascii="Times New Roman" w:hAnsi="Times New Roman" w:cs="Times New Roman"/>
          <w:sz w:val="24"/>
          <w:szCs w:val="24"/>
          <w:lang w:val="en-US"/>
        </w:rPr>
        <w:t xml:space="preserve"> offset </w:t>
      </w:r>
      <w:proofErr w:type="spellStart"/>
      <w:r w:rsidRPr="001214C6">
        <w:rPr>
          <w:rFonts w:ascii="Times New Roman" w:hAnsi="Times New Roman" w:cs="Times New Roman"/>
          <w:sz w:val="24"/>
          <w:szCs w:val="24"/>
          <w:lang w:val="en-US"/>
        </w:rPr>
        <w:t>aluminium</w:t>
      </w:r>
      <w:proofErr w:type="spellEnd"/>
      <w:r w:rsidRPr="001214C6">
        <w:rPr>
          <w:rFonts w:ascii="Times New Roman" w:hAnsi="Times New Roman" w:cs="Times New Roman"/>
          <w:sz w:val="24"/>
          <w:szCs w:val="24"/>
          <w:lang w:val="en-US"/>
        </w:rPr>
        <w:t xml:space="preserve"> printing plates</w:t>
      </w:r>
      <w:r w:rsidR="001157B4" w:rsidRPr="005442AE">
        <w:rPr>
          <w:rFonts w:ascii="Times New Roman" w:hAnsi="Times New Roman" w:cs="Times New Roman"/>
          <w:sz w:val="24"/>
          <w:szCs w:val="24"/>
          <w:lang w:val="en-US"/>
        </w:rPr>
        <w:t xml:space="preserve">, commonly classified under items </w:t>
      </w:r>
      <w:r w:rsidRPr="001214C6">
        <w:rPr>
          <w:rFonts w:ascii="Times New Roman" w:hAnsi="Times New Roman" w:cs="Times New Roman"/>
          <w:sz w:val="24"/>
          <w:szCs w:val="24"/>
          <w:lang w:val="en-US"/>
        </w:rPr>
        <w:t>3701.30.21 and 3701.30.31</w:t>
      </w:r>
      <w:r>
        <w:rPr>
          <w:rFonts w:ascii="Times New Roman" w:hAnsi="Times New Roman" w:cs="Times New Roman"/>
          <w:sz w:val="24"/>
          <w:szCs w:val="24"/>
          <w:lang w:val="en-US"/>
        </w:rPr>
        <w:t xml:space="preserve"> </w:t>
      </w:r>
      <w:r w:rsidR="001157B4" w:rsidRPr="005442AE">
        <w:rPr>
          <w:rFonts w:ascii="Times New Roman" w:hAnsi="Times New Roman" w:cs="Times New Roman"/>
          <w:sz w:val="24"/>
          <w:szCs w:val="24"/>
          <w:lang w:val="en-US"/>
        </w:rPr>
        <w:t xml:space="preserve">of the MERCOSUR Common Nomenclature (NCM – </w:t>
      </w:r>
      <w:proofErr w:type="spellStart"/>
      <w:r w:rsidR="001157B4" w:rsidRPr="005442AE">
        <w:rPr>
          <w:rFonts w:ascii="Times New Roman" w:hAnsi="Times New Roman" w:cs="Times New Roman"/>
          <w:sz w:val="24"/>
          <w:szCs w:val="24"/>
          <w:lang w:val="en-US"/>
        </w:rPr>
        <w:t>Nomenclatura</w:t>
      </w:r>
      <w:proofErr w:type="spellEnd"/>
      <w:r w:rsidR="001157B4" w:rsidRPr="005442AE">
        <w:rPr>
          <w:rFonts w:ascii="Times New Roman" w:hAnsi="Times New Roman" w:cs="Times New Roman"/>
          <w:sz w:val="24"/>
          <w:szCs w:val="24"/>
          <w:lang w:val="en-US"/>
        </w:rPr>
        <w:t xml:space="preserve"> </w:t>
      </w:r>
      <w:proofErr w:type="spellStart"/>
      <w:r w:rsidR="001157B4" w:rsidRPr="005442AE">
        <w:rPr>
          <w:rFonts w:ascii="Times New Roman" w:hAnsi="Times New Roman" w:cs="Times New Roman"/>
          <w:sz w:val="24"/>
          <w:szCs w:val="24"/>
          <w:lang w:val="en-US"/>
        </w:rPr>
        <w:t>Comum</w:t>
      </w:r>
      <w:proofErr w:type="spellEnd"/>
      <w:r w:rsidR="001157B4" w:rsidRPr="005442AE">
        <w:rPr>
          <w:rFonts w:ascii="Times New Roman" w:hAnsi="Times New Roman" w:cs="Times New Roman"/>
          <w:sz w:val="24"/>
          <w:szCs w:val="24"/>
          <w:lang w:val="en-US"/>
        </w:rPr>
        <w:t xml:space="preserve"> do MERCOSUL), exported from </w:t>
      </w:r>
      <w:r w:rsidRPr="001214C6">
        <w:rPr>
          <w:rFonts w:ascii="Times New Roman" w:hAnsi="Times New Roman" w:cs="Times New Roman"/>
          <w:sz w:val="24"/>
          <w:szCs w:val="24"/>
          <w:lang w:val="en-US"/>
        </w:rPr>
        <w:t>China, Chinese Taipei, United States of America and European Union</w:t>
      </w:r>
      <w:r>
        <w:rPr>
          <w:rFonts w:ascii="Times New Roman" w:hAnsi="Times New Roman" w:cs="Times New Roman"/>
          <w:sz w:val="24"/>
          <w:szCs w:val="24"/>
          <w:lang w:val="en-US"/>
        </w:rPr>
        <w:t xml:space="preserve"> (including United Kingdom)</w:t>
      </w:r>
      <w:r w:rsidR="001157B4" w:rsidRPr="005442AE">
        <w:rPr>
          <w:rFonts w:ascii="Times New Roman" w:hAnsi="Times New Roman" w:cs="Times New Roman"/>
          <w:sz w:val="24"/>
          <w:szCs w:val="24"/>
          <w:lang w:val="en-US"/>
        </w:rPr>
        <w:t>.</w:t>
      </w:r>
    </w:p>
    <w:p w:rsidR="001157B4" w:rsidRPr="005442AE" w:rsidRDefault="001157B4" w:rsidP="001157B4">
      <w:pPr>
        <w:pStyle w:val="PargrafodaLista"/>
        <w:jc w:val="both"/>
        <w:rPr>
          <w:rFonts w:ascii="Times New Roman" w:hAnsi="Times New Roman" w:cs="Times New Roman"/>
          <w:sz w:val="24"/>
          <w:szCs w:val="24"/>
          <w:lang w:val="en-US"/>
        </w:rPr>
      </w:pPr>
    </w:p>
    <w:p w:rsidR="001157B4" w:rsidRPr="005442AE" w:rsidRDefault="001157B4" w:rsidP="001157B4">
      <w:pPr>
        <w:pStyle w:val="PargrafodaLista"/>
        <w:numPr>
          <w:ilvl w:val="0"/>
          <w:numId w:val="4"/>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Period of dumping </w:t>
      </w:r>
      <w:r w:rsidR="00422A8D">
        <w:rPr>
          <w:rFonts w:ascii="Times New Roman" w:hAnsi="Times New Roman" w:cs="Times New Roman"/>
          <w:sz w:val="24"/>
          <w:szCs w:val="24"/>
          <w:lang w:val="en-US"/>
        </w:rPr>
        <w:t>review</w:t>
      </w:r>
    </w:p>
    <w:p w:rsidR="001157B4" w:rsidRPr="005442AE" w:rsidRDefault="001157B4" w:rsidP="001157B4">
      <w:pPr>
        <w:pStyle w:val="PargrafodaLista"/>
        <w:ind w:left="1440"/>
        <w:jc w:val="both"/>
        <w:rPr>
          <w:rFonts w:ascii="Times New Roman" w:hAnsi="Times New Roman" w:cs="Times New Roman"/>
          <w:sz w:val="24"/>
          <w:szCs w:val="24"/>
          <w:lang w:val="en-US"/>
        </w:rPr>
      </w:pPr>
    </w:p>
    <w:p w:rsidR="001157B4" w:rsidRPr="00885987" w:rsidRDefault="00885987" w:rsidP="001157B4">
      <w:pPr>
        <w:pStyle w:val="PargrafodaLista"/>
        <w:ind w:left="1440"/>
        <w:jc w:val="both"/>
        <w:rPr>
          <w:rFonts w:ascii="Times New Roman" w:hAnsi="Times New Roman" w:cs="Times New Roman"/>
          <w:sz w:val="24"/>
          <w:szCs w:val="24"/>
          <w:lang w:val="en-US"/>
        </w:rPr>
      </w:pPr>
      <w:r w:rsidRPr="00885987">
        <w:rPr>
          <w:rFonts w:ascii="Times New Roman" w:hAnsi="Times New Roman" w:cs="Times New Roman"/>
          <w:sz w:val="24"/>
          <w:szCs w:val="24"/>
          <w:lang w:val="en-US"/>
        </w:rPr>
        <w:t>July</w:t>
      </w:r>
      <w:r w:rsidR="001157B4" w:rsidRPr="00885987">
        <w:rPr>
          <w:rFonts w:ascii="Times New Roman" w:hAnsi="Times New Roman" w:cs="Times New Roman"/>
          <w:sz w:val="24"/>
          <w:szCs w:val="24"/>
          <w:lang w:val="en-US"/>
        </w:rPr>
        <w:t xml:space="preserve"> of </w:t>
      </w:r>
      <w:r w:rsidRPr="00885987">
        <w:rPr>
          <w:rFonts w:ascii="Times New Roman" w:hAnsi="Times New Roman" w:cs="Times New Roman"/>
          <w:sz w:val="24"/>
          <w:szCs w:val="24"/>
          <w:lang w:val="en-US"/>
        </w:rPr>
        <w:t>2018</w:t>
      </w:r>
      <w:r w:rsidR="001157B4" w:rsidRPr="00885987">
        <w:rPr>
          <w:rFonts w:ascii="Times New Roman" w:hAnsi="Times New Roman" w:cs="Times New Roman"/>
          <w:sz w:val="24"/>
          <w:szCs w:val="24"/>
          <w:lang w:val="en-US"/>
        </w:rPr>
        <w:t xml:space="preserve"> to </w:t>
      </w:r>
      <w:r w:rsidRPr="00885987">
        <w:rPr>
          <w:rFonts w:ascii="Times New Roman" w:hAnsi="Times New Roman" w:cs="Times New Roman"/>
          <w:sz w:val="24"/>
          <w:szCs w:val="24"/>
          <w:lang w:val="en-US"/>
        </w:rPr>
        <w:t>June</w:t>
      </w:r>
      <w:r w:rsidR="001157B4" w:rsidRPr="00885987">
        <w:rPr>
          <w:rFonts w:ascii="Times New Roman" w:hAnsi="Times New Roman" w:cs="Times New Roman"/>
          <w:sz w:val="24"/>
          <w:szCs w:val="24"/>
          <w:lang w:val="en-US"/>
        </w:rPr>
        <w:t xml:space="preserve"> of </w:t>
      </w:r>
      <w:r w:rsidRPr="00885987">
        <w:rPr>
          <w:rFonts w:ascii="Times New Roman" w:hAnsi="Times New Roman" w:cs="Times New Roman"/>
          <w:sz w:val="24"/>
          <w:szCs w:val="24"/>
          <w:lang w:val="en-US"/>
        </w:rPr>
        <w:t>2019</w:t>
      </w:r>
    </w:p>
    <w:p w:rsidR="001157B4" w:rsidRPr="005442AE" w:rsidRDefault="001157B4" w:rsidP="001157B4">
      <w:pPr>
        <w:pStyle w:val="PargrafodaLista"/>
        <w:ind w:left="1440"/>
        <w:jc w:val="both"/>
        <w:rPr>
          <w:rFonts w:ascii="Times New Roman" w:hAnsi="Times New Roman" w:cs="Times New Roman"/>
          <w:sz w:val="24"/>
          <w:szCs w:val="24"/>
          <w:lang w:val="en-US"/>
        </w:rPr>
      </w:pPr>
    </w:p>
    <w:p w:rsidR="001157B4" w:rsidRPr="005442AE" w:rsidRDefault="001157B4" w:rsidP="001157B4">
      <w:pPr>
        <w:pStyle w:val="PargrafodaLista"/>
        <w:numPr>
          <w:ilvl w:val="0"/>
          <w:numId w:val="4"/>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Period of injury </w:t>
      </w:r>
      <w:r w:rsidR="00422A8D">
        <w:rPr>
          <w:rFonts w:ascii="Times New Roman" w:hAnsi="Times New Roman" w:cs="Times New Roman"/>
          <w:sz w:val="24"/>
          <w:szCs w:val="24"/>
          <w:lang w:val="en-US"/>
        </w:rPr>
        <w:t>review</w:t>
      </w:r>
    </w:p>
    <w:p w:rsidR="001157B4" w:rsidRPr="00885987" w:rsidRDefault="00885987" w:rsidP="001157B4">
      <w:pPr>
        <w:ind w:left="142"/>
        <w:jc w:val="both"/>
        <w:rPr>
          <w:rFonts w:ascii="Times New Roman" w:hAnsi="Times New Roman" w:cs="Times New Roman"/>
          <w:sz w:val="24"/>
          <w:szCs w:val="24"/>
          <w:lang w:val="en-US"/>
        </w:rPr>
      </w:pPr>
      <w:r w:rsidRPr="00885987">
        <w:rPr>
          <w:rFonts w:ascii="Times New Roman" w:hAnsi="Times New Roman" w:cs="Times New Roman"/>
          <w:sz w:val="24"/>
          <w:szCs w:val="24"/>
          <w:lang w:val="en-US"/>
        </w:rPr>
        <w:t>July</w:t>
      </w:r>
      <w:r w:rsidR="001157B4" w:rsidRPr="00885987">
        <w:rPr>
          <w:rFonts w:ascii="Times New Roman" w:hAnsi="Times New Roman" w:cs="Times New Roman"/>
          <w:sz w:val="24"/>
          <w:szCs w:val="24"/>
          <w:lang w:val="en-US"/>
        </w:rPr>
        <w:t xml:space="preserve"> of </w:t>
      </w:r>
      <w:r w:rsidRPr="00885987">
        <w:rPr>
          <w:rFonts w:ascii="Times New Roman" w:hAnsi="Times New Roman" w:cs="Times New Roman"/>
          <w:sz w:val="24"/>
          <w:szCs w:val="24"/>
          <w:lang w:val="en-US"/>
        </w:rPr>
        <w:t>2014</w:t>
      </w:r>
      <w:r w:rsidR="001157B4" w:rsidRPr="00885987">
        <w:rPr>
          <w:rFonts w:ascii="Times New Roman" w:hAnsi="Times New Roman" w:cs="Times New Roman"/>
          <w:sz w:val="24"/>
          <w:szCs w:val="24"/>
          <w:lang w:val="en-US"/>
        </w:rPr>
        <w:t xml:space="preserve"> to </w:t>
      </w:r>
      <w:r w:rsidRPr="00885987">
        <w:rPr>
          <w:rFonts w:ascii="Times New Roman" w:hAnsi="Times New Roman" w:cs="Times New Roman"/>
          <w:sz w:val="24"/>
          <w:szCs w:val="24"/>
          <w:lang w:val="en-US"/>
        </w:rPr>
        <w:t>June</w:t>
      </w:r>
      <w:r w:rsidR="001157B4" w:rsidRPr="00885987">
        <w:rPr>
          <w:rFonts w:ascii="Times New Roman" w:hAnsi="Times New Roman" w:cs="Times New Roman"/>
          <w:sz w:val="24"/>
          <w:szCs w:val="24"/>
          <w:lang w:val="en-US"/>
        </w:rPr>
        <w:t xml:space="preserve"> of </w:t>
      </w:r>
      <w:r w:rsidRPr="00885987">
        <w:rPr>
          <w:rFonts w:ascii="Times New Roman" w:hAnsi="Times New Roman" w:cs="Times New Roman"/>
          <w:sz w:val="24"/>
          <w:szCs w:val="24"/>
          <w:lang w:val="en-US"/>
        </w:rPr>
        <w:t>2019</w:t>
      </w:r>
      <w:r w:rsidR="001157B4" w:rsidRPr="00885987">
        <w:rPr>
          <w:rFonts w:ascii="Times New Roman" w:hAnsi="Times New Roman" w:cs="Times New Roman"/>
          <w:sz w:val="24"/>
          <w:szCs w:val="24"/>
          <w:lang w:val="en-US"/>
        </w:rPr>
        <w:t>, divided into five periods, in accordance to the specification below:</w:t>
      </w:r>
    </w:p>
    <w:p w:rsidR="001157B4" w:rsidRPr="005442AE" w:rsidRDefault="001157B4" w:rsidP="001157B4">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P1 - </w:t>
      </w:r>
      <w:r w:rsidR="00885987" w:rsidRPr="00885987">
        <w:rPr>
          <w:rFonts w:ascii="Times New Roman" w:hAnsi="Times New Roman" w:cs="Times New Roman"/>
          <w:sz w:val="24"/>
          <w:szCs w:val="24"/>
          <w:lang w:val="en-US"/>
        </w:rPr>
        <w:t>July of 2014 to June of 201</w:t>
      </w:r>
      <w:r w:rsidR="00885987">
        <w:rPr>
          <w:rFonts w:ascii="Times New Roman" w:hAnsi="Times New Roman" w:cs="Times New Roman"/>
          <w:sz w:val="24"/>
          <w:szCs w:val="24"/>
          <w:lang w:val="en-US"/>
        </w:rPr>
        <w:t>5</w:t>
      </w:r>
    </w:p>
    <w:p w:rsidR="001157B4" w:rsidRPr="005442AE" w:rsidRDefault="001157B4" w:rsidP="001157B4">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P2 - </w:t>
      </w:r>
      <w:r w:rsidR="00885987" w:rsidRPr="00885987">
        <w:rPr>
          <w:rFonts w:ascii="Times New Roman" w:hAnsi="Times New Roman" w:cs="Times New Roman"/>
          <w:sz w:val="24"/>
          <w:szCs w:val="24"/>
          <w:lang w:val="en-US"/>
        </w:rPr>
        <w:t>July of 201</w:t>
      </w:r>
      <w:r w:rsidR="00885987">
        <w:rPr>
          <w:rFonts w:ascii="Times New Roman" w:hAnsi="Times New Roman" w:cs="Times New Roman"/>
          <w:sz w:val="24"/>
          <w:szCs w:val="24"/>
          <w:lang w:val="en-US"/>
        </w:rPr>
        <w:t>5</w:t>
      </w:r>
      <w:r w:rsidR="00885987" w:rsidRPr="00885987">
        <w:rPr>
          <w:rFonts w:ascii="Times New Roman" w:hAnsi="Times New Roman" w:cs="Times New Roman"/>
          <w:sz w:val="24"/>
          <w:szCs w:val="24"/>
          <w:lang w:val="en-US"/>
        </w:rPr>
        <w:t xml:space="preserve"> to June of 201</w:t>
      </w:r>
      <w:r w:rsidR="00885987">
        <w:rPr>
          <w:rFonts w:ascii="Times New Roman" w:hAnsi="Times New Roman" w:cs="Times New Roman"/>
          <w:sz w:val="24"/>
          <w:szCs w:val="24"/>
          <w:lang w:val="en-US"/>
        </w:rPr>
        <w:t>6</w:t>
      </w:r>
    </w:p>
    <w:p w:rsidR="001157B4" w:rsidRPr="005442AE" w:rsidRDefault="001157B4" w:rsidP="001157B4">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P3 - </w:t>
      </w:r>
      <w:r w:rsidR="00885987" w:rsidRPr="00885987">
        <w:rPr>
          <w:rFonts w:ascii="Times New Roman" w:hAnsi="Times New Roman" w:cs="Times New Roman"/>
          <w:sz w:val="24"/>
          <w:szCs w:val="24"/>
          <w:lang w:val="en-US"/>
        </w:rPr>
        <w:t>July of 201</w:t>
      </w:r>
      <w:r w:rsidR="00885987">
        <w:rPr>
          <w:rFonts w:ascii="Times New Roman" w:hAnsi="Times New Roman" w:cs="Times New Roman"/>
          <w:sz w:val="24"/>
          <w:szCs w:val="24"/>
          <w:lang w:val="en-US"/>
        </w:rPr>
        <w:t>6</w:t>
      </w:r>
      <w:r w:rsidR="00885987" w:rsidRPr="00885987">
        <w:rPr>
          <w:rFonts w:ascii="Times New Roman" w:hAnsi="Times New Roman" w:cs="Times New Roman"/>
          <w:sz w:val="24"/>
          <w:szCs w:val="24"/>
          <w:lang w:val="en-US"/>
        </w:rPr>
        <w:t xml:space="preserve"> to June of 201</w:t>
      </w:r>
      <w:r w:rsidR="00885987">
        <w:rPr>
          <w:rFonts w:ascii="Times New Roman" w:hAnsi="Times New Roman" w:cs="Times New Roman"/>
          <w:sz w:val="24"/>
          <w:szCs w:val="24"/>
          <w:lang w:val="en-US"/>
        </w:rPr>
        <w:t>7</w:t>
      </w:r>
    </w:p>
    <w:p w:rsidR="001157B4" w:rsidRPr="005442AE" w:rsidRDefault="001157B4" w:rsidP="001157B4">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P4 - </w:t>
      </w:r>
      <w:r w:rsidR="00885987" w:rsidRPr="00885987">
        <w:rPr>
          <w:rFonts w:ascii="Times New Roman" w:hAnsi="Times New Roman" w:cs="Times New Roman"/>
          <w:sz w:val="24"/>
          <w:szCs w:val="24"/>
          <w:lang w:val="en-US"/>
        </w:rPr>
        <w:t>July of 201</w:t>
      </w:r>
      <w:r w:rsidR="00885987">
        <w:rPr>
          <w:rFonts w:ascii="Times New Roman" w:hAnsi="Times New Roman" w:cs="Times New Roman"/>
          <w:sz w:val="24"/>
          <w:szCs w:val="24"/>
          <w:lang w:val="en-US"/>
        </w:rPr>
        <w:t>7</w:t>
      </w:r>
      <w:r w:rsidR="00885987" w:rsidRPr="00885987">
        <w:rPr>
          <w:rFonts w:ascii="Times New Roman" w:hAnsi="Times New Roman" w:cs="Times New Roman"/>
          <w:sz w:val="24"/>
          <w:szCs w:val="24"/>
          <w:lang w:val="en-US"/>
        </w:rPr>
        <w:t xml:space="preserve"> to June of 201</w:t>
      </w:r>
      <w:r w:rsidR="00885987">
        <w:rPr>
          <w:rFonts w:ascii="Times New Roman" w:hAnsi="Times New Roman" w:cs="Times New Roman"/>
          <w:sz w:val="24"/>
          <w:szCs w:val="24"/>
          <w:lang w:val="en-US"/>
        </w:rPr>
        <w:t>8</w:t>
      </w:r>
    </w:p>
    <w:p w:rsidR="001157B4" w:rsidRPr="005442AE" w:rsidRDefault="001157B4" w:rsidP="001157B4">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P4 - </w:t>
      </w:r>
      <w:r w:rsidR="00885987" w:rsidRPr="00885987">
        <w:rPr>
          <w:rFonts w:ascii="Times New Roman" w:hAnsi="Times New Roman" w:cs="Times New Roman"/>
          <w:sz w:val="24"/>
          <w:szCs w:val="24"/>
          <w:lang w:val="en-US"/>
        </w:rPr>
        <w:t>July of 201</w:t>
      </w:r>
      <w:r w:rsidR="00885987">
        <w:rPr>
          <w:rFonts w:ascii="Times New Roman" w:hAnsi="Times New Roman" w:cs="Times New Roman"/>
          <w:sz w:val="24"/>
          <w:szCs w:val="24"/>
          <w:lang w:val="en-US"/>
        </w:rPr>
        <w:t>8</w:t>
      </w:r>
      <w:r w:rsidR="00885987" w:rsidRPr="00885987">
        <w:rPr>
          <w:rFonts w:ascii="Times New Roman" w:hAnsi="Times New Roman" w:cs="Times New Roman"/>
          <w:sz w:val="24"/>
          <w:szCs w:val="24"/>
          <w:lang w:val="en-US"/>
        </w:rPr>
        <w:t xml:space="preserve"> to June of 2019</w:t>
      </w:r>
    </w:p>
    <w:p w:rsidR="00765DD6" w:rsidRPr="005442AE" w:rsidRDefault="00765DD6" w:rsidP="00765DD6">
      <w:pPr>
        <w:pStyle w:val="PargrafodaLista"/>
        <w:spacing w:after="0" w:line="240" w:lineRule="auto"/>
        <w:ind w:left="1979"/>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p>
    <w:p w:rsidR="00F851FB" w:rsidRPr="005442AE" w:rsidRDefault="00F851FB"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F851FB" w:rsidRPr="005442AE" w:rsidRDefault="00270743"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6672" behindDoc="0" locked="0" layoutInCell="1" allowOverlap="1" wp14:anchorId="2FF53A35" wp14:editId="6DC6DD04">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BA6500"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" filled="f"/>
            </w:pict>
          </mc:Fallback>
        </mc:AlternateContent>
      </w:r>
      <w:r w:rsidR="00F851FB" w:rsidRPr="005442AE">
        <w:rPr>
          <w:rFonts w:ascii="Times New Roman" w:hAnsi="Times New Roman" w:cs="Times New Roman"/>
          <w:b/>
          <w:sz w:val="24"/>
          <w:szCs w:val="24"/>
          <w:lang w:val="en-US"/>
        </w:rPr>
        <w:t>III – PRODUCT AND PRODUCTION PROCESS</w:t>
      </w:r>
    </w:p>
    <w:p w:rsidR="00F75CF0" w:rsidRPr="005442AE" w:rsidRDefault="00F75CF0" w:rsidP="00A63308">
      <w:pPr>
        <w:jc w:val="both"/>
        <w:rPr>
          <w:rFonts w:ascii="Times New Roman" w:hAnsi="Times New Roman" w:cs="Times New Roman"/>
          <w:sz w:val="24"/>
          <w:szCs w:val="24"/>
          <w:lang w:val="en-US"/>
        </w:rPr>
      </w:pPr>
    </w:p>
    <w:p w:rsidR="00A63308" w:rsidRPr="005442AE" w:rsidRDefault="00A63308" w:rsidP="001B111A">
      <w:pPr>
        <w:spacing w:after="240"/>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gather information about the foreign company’s product, in a way to allow a fair comparison to the aforementioned product under </w:t>
      </w:r>
      <w:r w:rsidR="00422A8D">
        <w:rPr>
          <w:rFonts w:ascii="Times New Roman" w:hAnsi="Times New Roman" w:cs="Times New Roman"/>
          <w:i/>
          <w:sz w:val="24"/>
          <w:szCs w:val="24"/>
          <w:lang w:val="en-US"/>
        </w:rPr>
        <w:t>review</w:t>
      </w:r>
      <w:r w:rsidRPr="005442AE">
        <w:rPr>
          <w:rFonts w:ascii="Times New Roman" w:hAnsi="Times New Roman" w:cs="Times New Roman"/>
          <w:i/>
          <w:sz w:val="24"/>
          <w:szCs w:val="24"/>
          <w:lang w:val="en-US"/>
        </w:rPr>
        <w:t xml:space="preserve">. </w:t>
      </w:r>
      <w:r w:rsidR="00AC6DE4" w:rsidRPr="005442AE">
        <w:rPr>
          <w:rFonts w:ascii="Times New Roman" w:hAnsi="Times New Roman" w:cs="Times New Roman"/>
          <w:i/>
          <w:sz w:val="24"/>
          <w:szCs w:val="24"/>
          <w:lang w:val="en-US"/>
        </w:rPr>
        <w:t>In addition</w:t>
      </w:r>
      <w:r w:rsidRPr="005442AE">
        <w:rPr>
          <w:rFonts w:ascii="Times New Roman" w:hAnsi="Times New Roman" w:cs="Times New Roman"/>
          <w:i/>
          <w:sz w:val="24"/>
          <w:szCs w:val="24"/>
          <w:lang w:val="en-US"/>
        </w:rPr>
        <w:t xml:space="preserve">, this section aims to learn about the manufacturing process used by the foreign company in the production of its </w:t>
      </w:r>
      <w:r w:rsidR="00E80E5C" w:rsidRPr="005442AE">
        <w:rPr>
          <w:rFonts w:ascii="Times New Roman" w:hAnsi="Times New Roman" w:cs="Times New Roman"/>
          <w:i/>
          <w:sz w:val="24"/>
          <w:szCs w:val="24"/>
          <w:lang w:val="en-US"/>
        </w:rPr>
        <w:t>product</w:t>
      </w:r>
      <w:r w:rsidRPr="005442AE">
        <w:rPr>
          <w:rFonts w:ascii="Times New Roman" w:hAnsi="Times New Roman" w:cs="Times New Roman"/>
          <w:i/>
          <w:sz w:val="24"/>
          <w:szCs w:val="24"/>
          <w:lang w:val="en-US"/>
        </w:rPr>
        <w:t>.</w:t>
      </w:r>
    </w:p>
    <w:p w:rsidR="00A63308" w:rsidRPr="005442AE" w:rsidRDefault="00A63308" w:rsidP="001B111A">
      <w:pPr>
        <w:spacing w:after="24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5. Company Product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5.1 Describe, in details,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produced for consumption in your domestic market, that exported to third countries and that exported to Brazil, specifying, as applicable: raw material; chemical composition; model; </w:t>
      </w:r>
      <w:r w:rsidR="00AC6DE4" w:rsidRPr="005442AE">
        <w:rPr>
          <w:rFonts w:ascii="Times New Roman" w:hAnsi="Times New Roman" w:cs="Times New Roman"/>
          <w:sz w:val="24"/>
          <w:szCs w:val="24"/>
          <w:lang w:val="en-US"/>
        </w:rPr>
        <w:t>size</w:t>
      </w:r>
      <w:r w:rsidRPr="005442AE">
        <w:rPr>
          <w:rFonts w:ascii="Times New Roman" w:hAnsi="Times New Roman" w:cs="Times New Roman"/>
          <w:sz w:val="24"/>
          <w:szCs w:val="24"/>
          <w:lang w:val="en-US"/>
        </w:rPr>
        <w:t xml:space="preserve">; capacity; power; form of presentation, uses and applications and </w:t>
      </w:r>
      <w:r w:rsidR="00AC6DE4" w:rsidRPr="005442AE">
        <w:rPr>
          <w:rFonts w:ascii="Times New Roman" w:hAnsi="Times New Roman" w:cs="Times New Roman"/>
          <w:sz w:val="24"/>
          <w:szCs w:val="24"/>
          <w:lang w:val="en-US"/>
        </w:rPr>
        <w:t xml:space="preserve">channels of </w:t>
      </w:r>
      <w:r w:rsidRPr="005442AE">
        <w:rPr>
          <w:rFonts w:ascii="Times New Roman" w:hAnsi="Times New Roman" w:cs="Times New Roman"/>
          <w:sz w:val="24"/>
          <w:szCs w:val="24"/>
          <w:lang w:val="en-US"/>
        </w:rPr>
        <w:t>distribution. State any other characteristics considered relevant to the identification of the product.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5.2 Present, if available, literature, catalogue, marketing material or another document that provides technical information about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5.3 Clarify differences, when existent, between the product sold in the domestic market, the one exported to third</w:t>
      </w:r>
      <w:r w:rsidR="00AC6DE4" w:rsidRPr="005442AE">
        <w:rPr>
          <w:rFonts w:ascii="Times New Roman" w:hAnsi="Times New Roman" w:cs="Times New Roman"/>
          <w:sz w:val="24"/>
          <w:szCs w:val="24"/>
          <w:lang w:val="en-US"/>
        </w:rPr>
        <w:t>-country markets</w:t>
      </w:r>
      <w:r w:rsidRPr="005442AE">
        <w:rPr>
          <w:rFonts w:ascii="Times New Roman" w:hAnsi="Times New Roman" w:cs="Times New Roman"/>
          <w:sz w:val="24"/>
          <w:szCs w:val="24"/>
          <w:lang w:val="en-US"/>
        </w:rPr>
        <w:t xml:space="preserve"> and the one exported to Brazil.</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5.4 Describe, in details, the product codification system (CODPROD) used by </w:t>
      </w:r>
      <w:r w:rsidR="00AC6DE4" w:rsidRPr="005442AE">
        <w:rPr>
          <w:rFonts w:ascii="Times New Roman" w:hAnsi="Times New Roman" w:cs="Times New Roman"/>
          <w:sz w:val="24"/>
          <w:szCs w:val="24"/>
          <w:lang w:val="en-US"/>
        </w:rPr>
        <w:t xml:space="preserve">your </w:t>
      </w:r>
      <w:r w:rsidRPr="005442AE">
        <w:rPr>
          <w:rFonts w:ascii="Times New Roman" w:hAnsi="Times New Roman" w:cs="Times New Roman"/>
          <w:sz w:val="24"/>
          <w:szCs w:val="24"/>
          <w:lang w:val="en-US"/>
        </w:rPr>
        <w:t xml:space="preserve">company in the normal course of business, including the full range of prefixes, suffixes and other notations that identify the different types/models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Present a full</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 xml:space="preserve">list of codes, accompanied by the description of the elements that compose them and by their respective commercial names. </w:t>
      </w:r>
    </w:p>
    <w:p w:rsidR="00A63308" w:rsidRPr="005442AE" w:rsidRDefault="00A63308" w:rsidP="00F75CF0">
      <w:pPr>
        <w:rPr>
          <w:rFonts w:ascii="Times New Roman" w:hAnsi="Times New Roman" w:cs="Times New Roman"/>
          <w:color w:val="FF0000"/>
          <w:sz w:val="24"/>
          <w:szCs w:val="24"/>
          <w:lang w:val="en-US"/>
        </w:rPr>
      </w:pPr>
      <w:r w:rsidRPr="005442AE">
        <w:rPr>
          <w:rFonts w:ascii="Times New Roman" w:hAnsi="Times New Roman" w:cs="Times New Roman"/>
          <w:sz w:val="24"/>
          <w:szCs w:val="24"/>
          <w:lang w:val="en-US"/>
        </w:rPr>
        <w:tab/>
        <w:t>5.5 State the existence of a specific CODPROD</w:t>
      </w:r>
      <w:r w:rsidR="00F75CF0" w:rsidRPr="005442AE">
        <w:rPr>
          <w:rFonts w:ascii="Times New Roman" w:hAnsi="Times New Roman" w:cs="Times New Roman"/>
          <w:sz w:val="24"/>
          <w:szCs w:val="24"/>
          <w:lang w:val="en-US"/>
        </w:rPr>
        <w:t xml:space="preserve"> used</w:t>
      </w:r>
      <w:r w:rsidRPr="005442AE">
        <w:rPr>
          <w:rFonts w:ascii="Times New Roman" w:hAnsi="Times New Roman" w:cs="Times New Roman"/>
          <w:sz w:val="24"/>
          <w:szCs w:val="24"/>
          <w:lang w:val="en-US"/>
        </w:rPr>
        <w:t xml:space="preserve"> to classify products according to the market for which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will be </w:t>
      </w:r>
      <w:r w:rsidR="00F75CF0" w:rsidRPr="005442AE">
        <w:rPr>
          <w:rFonts w:ascii="Times New Roman" w:hAnsi="Times New Roman" w:cs="Times New Roman"/>
          <w:sz w:val="24"/>
          <w:szCs w:val="24"/>
          <w:lang w:val="en-US"/>
        </w:rPr>
        <w:t>intended</w:t>
      </w:r>
      <w:r w:rsidRPr="005442AE">
        <w:rPr>
          <w:rFonts w:ascii="Times New Roman" w:hAnsi="Times New Roman" w:cs="Times New Roman"/>
          <w:sz w:val="24"/>
          <w:szCs w:val="24"/>
          <w:lang w:val="en-US"/>
        </w:rPr>
        <w:t xml:space="preserve">. </w:t>
      </w:r>
    </w:p>
    <w:p w:rsidR="007476D1" w:rsidRPr="005E1FB6" w:rsidRDefault="00A63308" w:rsidP="00A63308">
      <w:pPr>
        <w:jc w:val="both"/>
        <w:rPr>
          <w:rFonts w:ascii="Times New Roman" w:hAnsi="Times New Roman" w:cs="Times New Roman"/>
          <w:sz w:val="24"/>
          <w:szCs w:val="24"/>
          <w:lang w:val="en-US"/>
        </w:rPr>
      </w:pPr>
      <w:r w:rsidRPr="005E1FB6">
        <w:rPr>
          <w:rFonts w:ascii="Times New Roman" w:hAnsi="Times New Roman" w:cs="Times New Roman"/>
          <w:sz w:val="24"/>
          <w:szCs w:val="24"/>
          <w:lang w:val="en-US"/>
        </w:rPr>
        <w:tab/>
        <w:t xml:space="preserve">5.6 </w:t>
      </w:r>
      <w:r w:rsidR="007476D1" w:rsidRPr="005E1FB6">
        <w:rPr>
          <w:rFonts w:ascii="Times New Roman" w:hAnsi="Times New Roman" w:cs="Times New Roman"/>
          <w:sz w:val="24"/>
          <w:szCs w:val="24"/>
          <w:lang w:val="en-US"/>
        </w:rPr>
        <w:t xml:space="preserve">The product identification code (CODIP) must be informed in </w:t>
      </w:r>
      <w:r w:rsidR="005E1FB6" w:rsidRPr="005E1FB6">
        <w:rPr>
          <w:rFonts w:ascii="Times New Roman" w:hAnsi="Times New Roman" w:cs="Times New Roman"/>
          <w:sz w:val="24"/>
          <w:szCs w:val="24"/>
          <w:lang w:val="en-US"/>
        </w:rPr>
        <w:t xml:space="preserve">the </w:t>
      </w:r>
      <w:r w:rsidR="007476D1" w:rsidRPr="005E1FB6">
        <w:rPr>
          <w:rFonts w:ascii="Times New Roman" w:hAnsi="Times New Roman" w:cs="Times New Roman"/>
          <w:sz w:val="24"/>
          <w:szCs w:val="24"/>
          <w:lang w:val="en-US"/>
        </w:rPr>
        <w:t xml:space="preserve">field </w:t>
      </w:r>
      <w:r w:rsidR="002E7108">
        <w:rPr>
          <w:rFonts w:ascii="Times New Roman" w:hAnsi="Times New Roman" w:cs="Times New Roman"/>
          <w:sz w:val="24"/>
          <w:szCs w:val="24"/>
          <w:lang w:val="en-US"/>
        </w:rPr>
        <w:t xml:space="preserve">number </w:t>
      </w:r>
      <w:r w:rsidR="007476D1" w:rsidRPr="005E1FB6">
        <w:rPr>
          <w:rFonts w:ascii="Times New Roman" w:hAnsi="Times New Roman" w:cs="Times New Roman"/>
          <w:sz w:val="24"/>
          <w:szCs w:val="24"/>
          <w:lang w:val="en-US"/>
        </w:rPr>
        <w:t>2.0 of the sections V and VI</w:t>
      </w:r>
      <w:r w:rsidR="005E1FB6" w:rsidRPr="005E1FB6">
        <w:rPr>
          <w:rFonts w:ascii="Times New Roman" w:hAnsi="Times New Roman" w:cs="Times New Roman"/>
          <w:sz w:val="24"/>
          <w:szCs w:val="24"/>
          <w:lang w:val="en-US"/>
        </w:rPr>
        <w:t>. This code is represented by an alphanumeric combination that reflects the characteristics of the product. The alphanumeric combination reflects, in descending order, the importance granted to each characteristic of the product, starting from the most relevant</w:t>
      </w:r>
      <w:r w:rsidR="005E1FB6">
        <w:rPr>
          <w:rFonts w:ascii="Times New Roman" w:hAnsi="Times New Roman" w:cs="Times New Roman"/>
          <w:sz w:val="24"/>
          <w:szCs w:val="24"/>
          <w:lang w:val="en-US"/>
        </w:rPr>
        <w:t xml:space="preserve">, </w:t>
      </w:r>
      <w:r w:rsidR="005E1FB6" w:rsidRPr="005442AE">
        <w:rPr>
          <w:rFonts w:ascii="Times New Roman" w:hAnsi="Times New Roman" w:cs="Times New Roman"/>
          <w:sz w:val="24"/>
          <w:szCs w:val="24"/>
          <w:lang w:val="en-US"/>
        </w:rPr>
        <w:t>based on the characteristics listed below:</w:t>
      </w:r>
    </w:p>
    <w:p w:rsidR="005E1FB6" w:rsidRPr="00EF5AA6" w:rsidRDefault="005E1FB6" w:rsidP="005E1FB6">
      <w:pPr>
        <w:ind w:right="-199"/>
        <w:rPr>
          <w:b/>
          <w:sz w:val="24"/>
          <w:szCs w:val="24"/>
        </w:rPr>
      </w:pPr>
      <w:r w:rsidRPr="00EF5AA6">
        <w:rPr>
          <w:b/>
          <w:sz w:val="24"/>
          <w:szCs w:val="24"/>
        </w:rPr>
        <w:t xml:space="preserve">            </w:t>
      </w:r>
      <w:proofErr w:type="spellStart"/>
      <w:r w:rsidRPr="00EF5AA6">
        <w:rPr>
          <w:b/>
          <w:sz w:val="24"/>
          <w:szCs w:val="24"/>
        </w:rPr>
        <w:t>Characteristic</w:t>
      </w:r>
      <w:proofErr w:type="spellEnd"/>
      <w:r w:rsidRPr="00EF5AA6">
        <w:rPr>
          <w:b/>
          <w:sz w:val="24"/>
          <w:szCs w:val="24"/>
        </w:rPr>
        <w:t xml:space="preserve"> 1: </w:t>
      </w:r>
      <w:proofErr w:type="spellStart"/>
      <w:r w:rsidRPr="00EF5AA6">
        <w:rPr>
          <w:b/>
          <w:sz w:val="24"/>
          <w:szCs w:val="24"/>
        </w:rPr>
        <w:t>Type</w:t>
      </w:r>
      <w:proofErr w:type="spellEnd"/>
      <w:r w:rsidRPr="00EF5AA6">
        <w:rPr>
          <w:b/>
          <w:sz w:val="24"/>
          <w:szCs w:val="24"/>
        </w:rPr>
        <w:t xml:space="preserve"> </w:t>
      </w:r>
      <w:proofErr w:type="spellStart"/>
      <w:r w:rsidRPr="00EF5AA6">
        <w:rPr>
          <w:b/>
          <w:sz w:val="24"/>
          <w:szCs w:val="24"/>
        </w:rPr>
        <w:t>of</w:t>
      </w:r>
      <w:proofErr w:type="spellEnd"/>
      <w:r w:rsidRPr="00EF5AA6">
        <w:rPr>
          <w:b/>
          <w:sz w:val="24"/>
          <w:szCs w:val="24"/>
        </w:rPr>
        <w:t xml:space="preserve"> Plate</w:t>
      </w:r>
    </w:p>
    <w:tbl>
      <w:tblPr>
        <w:tblW w:w="8125" w:type="dxa"/>
        <w:jc w:val="center"/>
        <w:tblCellMar>
          <w:left w:w="70" w:type="dxa"/>
          <w:right w:w="70" w:type="dxa"/>
        </w:tblCellMar>
        <w:tblLook w:val="04A0" w:firstRow="1" w:lastRow="0" w:firstColumn="1" w:lastColumn="0" w:noHBand="0" w:noVBand="1"/>
      </w:tblPr>
      <w:tblGrid>
        <w:gridCol w:w="7146"/>
        <w:gridCol w:w="979"/>
      </w:tblGrid>
      <w:tr w:rsidR="005E1FB6" w:rsidRPr="00EF4441" w:rsidTr="00E85E6D">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5E1FB6" w:rsidRPr="00EF4441" w:rsidRDefault="008819F9" w:rsidP="00E85E6D">
            <w:pPr>
              <w:rPr>
                <w:b/>
                <w:bCs/>
                <w:sz w:val="24"/>
                <w:szCs w:val="24"/>
              </w:rPr>
            </w:pPr>
            <w:proofErr w:type="spellStart"/>
            <w:r>
              <w:rPr>
                <w:b/>
                <w:bCs/>
                <w:sz w:val="24"/>
                <w:szCs w:val="24"/>
              </w:rPr>
              <w:t>Specification</w:t>
            </w:r>
            <w:proofErr w:type="spellEnd"/>
          </w:p>
        </w:tc>
        <w:tc>
          <w:tcPr>
            <w:tcW w:w="979"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5E1FB6" w:rsidRPr="00EF4441" w:rsidRDefault="005E1FB6" w:rsidP="008819F9">
            <w:pPr>
              <w:jc w:val="center"/>
              <w:rPr>
                <w:b/>
                <w:bCs/>
                <w:sz w:val="24"/>
                <w:szCs w:val="24"/>
              </w:rPr>
            </w:pPr>
            <w:proofErr w:type="spellStart"/>
            <w:r w:rsidRPr="00EF4441">
              <w:rPr>
                <w:b/>
                <w:bCs/>
                <w:sz w:val="24"/>
                <w:szCs w:val="24"/>
              </w:rPr>
              <w:t>C</w:t>
            </w:r>
            <w:r w:rsidR="008819F9">
              <w:rPr>
                <w:b/>
                <w:bCs/>
                <w:sz w:val="24"/>
                <w:szCs w:val="24"/>
              </w:rPr>
              <w:t>ode</w:t>
            </w:r>
            <w:proofErr w:type="spellEnd"/>
          </w:p>
        </w:tc>
      </w:tr>
      <w:tr w:rsidR="005E1FB6" w:rsidRPr="00EF4441" w:rsidTr="00E85E6D">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rsidR="005E1FB6" w:rsidRPr="00EF4441" w:rsidRDefault="005E1FB6" w:rsidP="00E85E6D">
            <w:pPr>
              <w:pStyle w:val="Default"/>
              <w:rPr>
                <w:color w:val="auto"/>
              </w:rPr>
            </w:pPr>
            <w:proofErr w:type="spellStart"/>
            <w:r w:rsidRPr="00EF4441">
              <w:rPr>
                <w:color w:val="auto"/>
              </w:rPr>
              <w:t>Ana</w:t>
            </w:r>
            <w:r w:rsidR="002E7108">
              <w:rPr>
                <w:color w:val="auto"/>
              </w:rPr>
              <w:t>logical</w:t>
            </w:r>
            <w:proofErr w:type="spellEnd"/>
          </w:p>
        </w:tc>
        <w:tc>
          <w:tcPr>
            <w:tcW w:w="979" w:type="dxa"/>
            <w:tcBorders>
              <w:top w:val="nil"/>
              <w:left w:val="single" w:sz="12" w:space="0" w:color="auto"/>
              <w:bottom w:val="single" w:sz="8" w:space="0" w:color="auto"/>
              <w:right w:val="single" w:sz="12" w:space="0" w:color="auto"/>
            </w:tcBorders>
            <w:shd w:val="clear" w:color="auto" w:fill="auto"/>
            <w:noWrap/>
            <w:vAlign w:val="center"/>
          </w:tcPr>
          <w:p w:rsidR="005E1FB6" w:rsidRPr="00EF4441" w:rsidRDefault="005E1FB6" w:rsidP="00E85E6D">
            <w:pPr>
              <w:pStyle w:val="Default"/>
              <w:jc w:val="center"/>
              <w:rPr>
                <w:color w:val="auto"/>
              </w:rPr>
            </w:pPr>
            <w:r w:rsidRPr="00EF4441">
              <w:rPr>
                <w:color w:val="auto"/>
              </w:rPr>
              <w:t>A</w:t>
            </w:r>
          </w:p>
        </w:tc>
      </w:tr>
      <w:tr w:rsidR="005E1FB6" w:rsidRPr="00EF4441" w:rsidTr="00E85E6D">
        <w:trPr>
          <w:trHeight w:val="315"/>
          <w:jc w:val="center"/>
        </w:trPr>
        <w:tc>
          <w:tcPr>
            <w:tcW w:w="7146" w:type="dxa"/>
            <w:tcBorders>
              <w:top w:val="single" w:sz="8" w:space="0" w:color="auto"/>
              <w:left w:val="single" w:sz="12" w:space="0" w:color="auto"/>
              <w:bottom w:val="single" w:sz="12" w:space="0" w:color="auto"/>
              <w:right w:val="single" w:sz="12" w:space="0" w:color="auto"/>
            </w:tcBorders>
            <w:shd w:val="clear" w:color="auto" w:fill="auto"/>
            <w:noWrap/>
          </w:tcPr>
          <w:p w:rsidR="005E1FB6" w:rsidRPr="00EF4441" w:rsidRDefault="005E1FB6" w:rsidP="00E85E6D">
            <w:pPr>
              <w:pStyle w:val="Default"/>
              <w:rPr>
                <w:color w:val="auto"/>
              </w:rPr>
            </w:pPr>
            <w:r w:rsidRPr="00EF4441">
              <w:rPr>
                <w:color w:val="auto"/>
              </w:rPr>
              <w:t>Digital</w:t>
            </w:r>
          </w:p>
        </w:tc>
        <w:tc>
          <w:tcPr>
            <w:tcW w:w="979" w:type="dxa"/>
            <w:tcBorders>
              <w:top w:val="single" w:sz="8" w:space="0" w:color="auto"/>
              <w:left w:val="single" w:sz="12" w:space="0" w:color="auto"/>
              <w:bottom w:val="single" w:sz="12" w:space="0" w:color="auto"/>
              <w:right w:val="single" w:sz="12" w:space="0" w:color="auto"/>
            </w:tcBorders>
            <w:shd w:val="clear" w:color="auto" w:fill="auto"/>
            <w:noWrap/>
            <w:vAlign w:val="center"/>
          </w:tcPr>
          <w:p w:rsidR="005E1FB6" w:rsidRPr="00EF4441" w:rsidRDefault="005E1FB6" w:rsidP="00E85E6D">
            <w:pPr>
              <w:pStyle w:val="Default"/>
              <w:jc w:val="center"/>
              <w:rPr>
                <w:color w:val="auto"/>
              </w:rPr>
            </w:pPr>
            <w:r w:rsidRPr="00EF4441">
              <w:rPr>
                <w:color w:val="auto"/>
              </w:rPr>
              <w:t>D</w:t>
            </w:r>
          </w:p>
        </w:tc>
      </w:tr>
    </w:tbl>
    <w:p w:rsidR="005E1FB6" w:rsidRPr="00B34A3E" w:rsidRDefault="005E1FB6" w:rsidP="005E1FB6">
      <w:pPr>
        <w:ind w:right="-199"/>
        <w:jc w:val="both"/>
        <w:rPr>
          <w:iCs/>
          <w:sz w:val="16"/>
          <w:szCs w:val="16"/>
        </w:rPr>
      </w:pPr>
    </w:p>
    <w:p w:rsidR="005E1FB6" w:rsidRPr="00EF5AA6" w:rsidRDefault="005E1FB6" w:rsidP="005E1FB6">
      <w:pPr>
        <w:ind w:right="-199"/>
        <w:rPr>
          <w:b/>
          <w:sz w:val="24"/>
          <w:szCs w:val="24"/>
        </w:rPr>
      </w:pPr>
      <w:r w:rsidRPr="00EF5AA6">
        <w:rPr>
          <w:b/>
          <w:sz w:val="24"/>
          <w:szCs w:val="24"/>
        </w:rPr>
        <w:t xml:space="preserve">           </w:t>
      </w:r>
      <w:proofErr w:type="spellStart"/>
      <w:r w:rsidRPr="00EF5AA6">
        <w:rPr>
          <w:b/>
          <w:sz w:val="24"/>
          <w:szCs w:val="24"/>
        </w:rPr>
        <w:t>Characteristic</w:t>
      </w:r>
      <w:proofErr w:type="spellEnd"/>
      <w:r w:rsidRPr="00EF5AA6">
        <w:rPr>
          <w:b/>
          <w:sz w:val="24"/>
          <w:szCs w:val="24"/>
        </w:rPr>
        <w:t xml:space="preserve"> 2: </w:t>
      </w:r>
      <w:proofErr w:type="spellStart"/>
      <w:r w:rsidR="00EF5AA6" w:rsidRPr="00EF5AA6">
        <w:rPr>
          <w:b/>
          <w:sz w:val="24"/>
          <w:szCs w:val="24"/>
        </w:rPr>
        <w:t>Thickness</w:t>
      </w:r>
      <w:proofErr w:type="spellEnd"/>
      <w:r w:rsidRPr="00EF5AA6">
        <w:rPr>
          <w:b/>
          <w:sz w:val="24"/>
          <w:szCs w:val="24"/>
        </w:rPr>
        <w:t xml:space="preserve"> </w:t>
      </w:r>
    </w:p>
    <w:tbl>
      <w:tblPr>
        <w:tblW w:w="8206" w:type="dxa"/>
        <w:jc w:val="center"/>
        <w:tblCellMar>
          <w:left w:w="70" w:type="dxa"/>
          <w:right w:w="70" w:type="dxa"/>
        </w:tblCellMar>
        <w:tblLook w:val="04A0" w:firstRow="1" w:lastRow="0" w:firstColumn="1" w:lastColumn="0" w:noHBand="0" w:noVBand="1"/>
      </w:tblPr>
      <w:tblGrid>
        <w:gridCol w:w="7146"/>
        <w:gridCol w:w="1060"/>
      </w:tblGrid>
      <w:tr w:rsidR="005E1FB6" w:rsidRPr="00EF4441" w:rsidTr="00E85E6D">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5E1FB6" w:rsidRPr="00EF4441" w:rsidRDefault="008819F9" w:rsidP="00E85E6D">
            <w:pPr>
              <w:rPr>
                <w:b/>
                <w:bCs/>
                <w:sz w:val="24"/>
                <w:szCs w:val="24"/>
              </w:rPr>
            </w:pPr>
            <w:proofErr w:type="spellStart"/>
            <w:r>
              <w:rPr>
                <w:b/>
                <w:bCs/>
                <w:sz w:val="24"/>
                <w:szCs w:val="24"/>
              </w:rPr>
              <w:t>Specification</w:t>
            </w:r>
            <w:proofErr w:type="spellEnd"/>
          </w:p>
        </w:tc>
        <w:tc>
          <w:tcPr>
            <w:tcW w:w="106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5E1FB6" w:rsidRPr="00EF4441" w:rsidRDefault="008819F9" w:rsidP="008819F9">
            <w:pPr>
              <w:jc w:val="center"/>
              <w:rPr>
                <w:b/>
                <w:bCs/>
                <w:sz w:val="24"/>
                <w:szCs w:val="24"/>
              </w:rPr>
            </w:pPr>
            <w:proofErr w:type="spellStart"/>
            <w:r>
              <w:rPr>
                <w:b/>
                <w:bCs/>
                <w:sz w:val="24"/>
                <w:szCs w:val="24"/>
              </w:rPr>
              <w:t>Code</w:t>
            </w:r>
            <w:proofErr w:type="spellEnd"/>
          </w:p>
        </w:tc>
      </w:tr>
      <w:tr w:rsidR="005E1FB6" w:rsidRPr="00EF4441" w:rsidTr="00E85E6D">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rsidR="005E1FB6" w:rsidRPr="00EF4441" w:rsidRDefault="002E7108" w:rsidP="00E85E6D">
            <w:pPr>
              <w:pStyle w:val="Default"/>
              <w:rPr>
                <w:color w:val="auto"/>
              </w:rPr>
            </w:pPr>
            <w:proofErr w:type="spellStart"/>
            <w:r>
              <w:rPr>
                <w:color w:val="auto"/>
              </w:rPr>
              <w:t>Less</w:t>
            </w:r>
            <w:proofErr w:type="spellEnd"/>
            <w:r>
              <w:rPr>
                <w:color w:val="auto"/>
              </w:rPr>
              <w:t xml:space="preserve"> </w:t>
            </w:r>
            <w:proofErr w:type="spellStart"/>
            <w:r>
              <w:rPr>
                <w:color w:val="auto"/>
              </w:rPr>
              <w:t>than</w:t>
            </w:r>
            <w:proofErr w:type="spellEnd"/>
            <w:r>
              <w:rPr>
                <w:color w:val="auto"/>
              </w:rPr>
              <w:t xml:space="preserve"> </w:t>
            </w:r>
            <w:proofErr w:type="spellStart"/>
            <w:r>
              <w:rPr>
                <w:color w:val="auto"/>
              </w:rPr>
              <w:t>or</w:t>
            </w:r>
            <w:proofErr w:type="spellEnd"/>
            <w:r>
              <w:rPr>
                <w:color w:val="auto"/>
              </w:rPr>
              <w:t xml:space="preserve"> </w:t>
            </w:r>
            <w:proofErr w:type="spellStart"/>
            <w:r>
              <w:rPr>
                <w:color w:val="auto"/>
              </w:rPr>
              <w:t>equal</w:t>
            </w:r>
            <w:proofErr w:type="spellEnd"/>
            <w:r>
              <w:rPr>
                <w:color w:val="auto"/>
              </w:rPr>
              <w:t xml:space="preserve"> </w:t>
            </w:r>
            <w:proofErr w:type="spellStart"/>
            <w:r>
              <w:rPr>
                <w:color w:val="auto"/>
              </w:rPr>
              <w:t>to</w:t>
            </w:r>
            <w:proofErr w:type="spellEnd"/>
            <w:r>
              <w:rPr>
                <w:color w:val="auto"/>
              </w:rPr>
              <w:t xml:space="preserve"> 1</w:t>
            </w:r>
            <w:r w:rsidR="005E1FB6" w:rsidRPr="00EF4441">
              <w:rPr>
                <w:color w:val="auto"/>
              </w:rPr>
              <w:t>5 mm</w:t>
            </w:r>
          </w:p>
        </w:tc>
        <w:tc>
          <w:tcPr>
            <w:tcW w:w="1060" w:type="dxa"/>
            <w:tcBorders>
              <w:top w:val="nil"/>
              <w:left w:val="single" w:sz="12" w:space="0" w:color="auto"/>
              <w:bottom w:val="single" w:sz="8" w:space="0" w:color="auto"/>
              <w:right w:val="single" w:sz="12" w:space="0" w:color="auto"/>
            </w:tcBorders>
            <w:shd w:val="clear" w:color="auto" w:fill="auto"/>
            <w:noWrap/>
            <w:vAlign w:val="center"/>
          </w:tcPr>
          <w:p w:rsidR="005E1FB6" w:rsidRPr="00EF4441" w:rsidRDefault="005E1FB6" w:rsidP="00E85E6D">
            <w:pPr>
              <w:pStyle w:val="Default"/>
              <w:jc w:val="center"/>
              <w:rPr>
                <w:color w:val="auto"/>
              </w:rPr>
            </w:pPr>
            <w:r w:rsidRPr="00EF4441">
              <w:rPr>
                <w:color w:val="auto"/>
              </w:rPr>
              <w:t>1</w:t>
            </w:r>
          </w:p>
        </w:tc>
      </w:tr>
      <w:tr w:rsidR="005E1FB6" w:rsidRPr="00EF4441" w:rsidTr="00E85E6D">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rsidR="005E1FB6" w:rsidRPr="00EF4441" w:rsidRDefault="002E7108" w:rsidP="00E85E6D">
            <w:pPr>
              <w:pStyle w:val="Default"/>
              <w:rPr>
                <w:color w:val="auto"/>
              </w:rPr>
            </w:pPr>
            <w:r>
              <w:rPr>
                <w:color w:val="auto"/>
              </w:rPr>
              <w:t xml:space="preserve">More </w:t>
            </w:r>
            <w:proofErr w:type="spellStart"/>
            <w:r>
              <w:rPr>
                <w:color w:val="auto"/>
              </w:rPr>
              <w:t>than</w:t>
            </w:r>
            <w:proofErr w:type="spellEnd"/>
            <w:r w:rsidR="005E1FB6" w:rsidRPr="00EF4441">
              <w:rPr>
                <w:color w:val="auto"/>
              </w:rPr>
              <w:t xml:space="preserve"> 15 mm, </w:t>
            </w:r>
            <w:proofErr w:type="spellStart"/>
            <w:r>
              <w:rPr>
                <w:color w:val="auto"/>
              </w:rPr>
              <w:t>but</w:t>
            </w:r>
            <w:proofErr w:type="spellEnd"/>
            <w:r>
              <w:rPr>
                <w:color w:val="auto"/>
              </w:rPr>
              <w:t xml:space="preserve"> </w:t>
            </w:r>
            <w:proofErr w:type="spellStart"/>
            <w:r>
              <w:rPr>
                <w:color w:val="auto"/>
              </w:rPr>
              <w:t>less</w:t>
            </w:r>
            <w:proofErr w:type="spellEnd"/>
            <w:r>
              <w:rPr>
                <w:color w:val="auto"/>
              </w:rPr>
              <w:t xml:space="preserve"> </w:t>
            </w:r>
            <w:proofErr w:type="spellStart"/>
            <w:r>
              <w:rPr>
                <w:color w:val="auto"/>
              </w:rPr>
              <w:t>than</w:t>
            </w:r>
            <w:proofErr w:type="spellEnd"/>
            <w:r w:rsidR="005E1FB6" w:rsidRPr="00EF4441">
              <w:rPr>
                <w:color w:val="auto"/>
              </w:rPr>
              <w:t xml:space="preserve"> 24 mm</w:t>
            </w:r>
          </w:p>
        </w:tc>
        <w:tc>
          <w:tcPr>
            <w:tcW w:w="1060" w:type="dxa"/>
            <w:tcBorders>
              <w:top w:val="nil"/>
              <w:left w:val="single" w:sz="12" w:space="0" w:color="auto"/>
              <w:bottom w:val="single" w:sz="8" w:space="0" w:color="auto"/>
              <w:right w:val="single" w:sz="12" w:space="0" w:color="auto"/>
            </w:tcBorders>
            <w:shd w:val="clear" w:color="auto" w:fill="auto"/>
            <w:noWrap/>
            <w:vAlign w:val="center"/>
          </w:tcPr>
          <w:p w:rsidR="005E1FB6" w:rsidRPr="00EF4441" w:rsidRDefault="005E1FB6" w:rsidP="00E85E6D">
            <w:pPr>
              <w:pStyle w:val="Default"/>
              <w:jc w:val="center"/>
              <w:rPr>
                <w:color w:val="auto"/>
              </w:rPr>
            </w:pPr>
            <w:r w:rsidRPr="00EF4441">
              <w:rPr>
                <w:color w:val="auto"/>
              </w:rPr>
              <w:t>2</w:t>
            </w:r>
          </w:p>
        </w:tc>
      </w:tr>
      <w:tr w:rsidR="005E1FB6" w:rsidRPr="00EF4441" w:rsidTr="00E85E6D">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rsidR="005E1FB6" w:rsidRPr="00EF4441" w:rsidRDefault="002E7108" w:rsidP="00E85E6D">
            <w:pPr>
              <w:pStyle w:val="Default"/>
              <w:rPr>
                <w:color w:val="auto"/>
              </w:rPr>
            </w:pPr>
            <w:r>
              <w:rPr>
                <w:color w:val="auto"/>
              </w:rPr>
              <w:lastRenderedPageBreak/>
              <w:t xml:space="preserve">More </w:t>
            </w:r>
            <w:proofErr w:type="spellStart"/>
            <w:r>
              <w:rPr>
                <w:color w:val="auto"/>
              </w:rPr>
              <w:t>than</w:t>
            </w:r>
            <w:proofErr w:type="spellEnd"/>
            <w:r>
              <w:rPr>
                <w:color w:val="auto"/>
              </w:rPr>
              <w:t xml:space="preserve"> </w:t>
            </w:r>
            <w:proofErr w:type="spellStart"/>
            <w:r>
              <w:rPr>
                <w:color w:val="auto"/>
              </w:rPr>
              <w:t>or</w:t>
            </w:r>
            <w:proofErr w:type="spellEnd"/>
            <w:r>
              <w:rPr>
                <w:color w:val="auto"/>
              </w:rPr>
              <w:t xml:space="preserve"> </w:t>
            </w:r>
            <w:proofErr w:type="spellStart"/>
            <w:r>
              <w:rPr>
                <w:color w:val="auto"/>
              </w:rPr>
              <w:t>equal</w:t>
            </w:r>
            <w:proofErr w:type="spellEnd"/>
            <w:r>
              <w:rPr>
                <w:color w:val="auto"/>
              </w:rPr>
              <w:t xml:space="preserve"> </w:t>
            </w:r>
            <w:proofErr w:type="spellStart"/>
            <w:r>
              <w:rPr>
                <w:color w:val="auto"/>
              </w:rPr>
              <w:t>to</w:t>
            </w:r>
            <w:proofErr w:type="spellEnd"/>
            <w:r>
              <w:rPr>
                <w:color w:val="auto"/>
              </w:rPr>
              <w:t xml:space="preserve"> </w:t>
            </w:r>
            <w:r w:rsidR="005E1FB6" w:rsidRPr="00EF4441">
              <w:rPr>
                <w:color w:val="auto"/>
              </w:rPr>
              <w:t xml:space="preserve">24 mm, </w:t>
            </w:r>
            <w:proofErr w:type="spellStart"/>
            <w:r>
              <w:rPr>
                <w:color w:val="auto"/>
              </w:rPr>
              <w:t>but</w:t>
            </w:r>
            <w:proofErr w:type="spellEnd"/>
            <w:r>
              <w:rPr>
                <w:color w:val="auto"/>
              </w:rPr>
              <w:t xml:space="preserve"> </w:t>
            </w:r>
            <w:proofErr w:type="spellStart"/>
            <w:r>
              <w:rPr>
                <w:color w:val="auto"/>
              </w:rPr>
              <w:t>less</w:t>
            </w:r>
            <w:proofErr w:type="spellEnd"/>
            <w:r>
              <w:rPr>
                <w:color w:val="auto"/>
              </w:rPr>
              <w:t xml:space="preserve"> </w:t>
            </w:r>
            <w:proofErr w:type="spellStart"/>
            <w:r>
              <w:rPr>
                <w:color w:val="auto"/>
              </w:rPr>
              <w:t>than</w:t>
            </w:r>
            <w:proofErr w:type="spellEnd"/>
            <w:r>
              <w:rPr>
                <w:color w:val="auto"/>
              </w:rPr>
              <w:t xml:space="preserve"> </w:t>
            </w:r>
            <w:r w:rsidR="005E1FB6" w:rsidRPr="00EF4441">
              <w:rPr>
                <w:color w:val="auto"/>
              </w:rPr>
              <w:t>30 mm</w:t>
            </w:r>
          </w:p>
        </w:tc>
        <w:tc>
          <w:tcPr>
            <w:tcW w:w="1060" w:type="dxa"/>
            <w:tcBorders>
              <w:top w:val="nil"/>
              <w:left w:val="single" w:sz="12" w:space="0" w:color="auto"/>
              <w:bottom w:val="single" w:sz="8" w:space="0" w:color="auto"/>
              <w:right w:val="single" w:sz="12" w:space="0" w:color="auto"/>
            </w:tcBorders>
            <w:shd w:val="clear" w:color="auto" w:fill="auto"/>
            <w:noWrap/>
            <w:vAlign w:val="center"/>
          </w:tcPr>
          <w:p w:rsidR="005E1FB6" w:rsidRPr="00EF4441" w:rsidRDefault="005E1FB6" w:rsidP="00E85E6D">
            <w:pPr>
              <w:pStyle w:val="Default"/>
              <w:jc w:val="center"/>
              <w:rPr>
                <w:color w:val="auto"/>
              </w:rPr>
            </w:pPr>
            <w:r w:rsidRPr="00EF4441">
              <w:rPr>
                <w:color w:val="auto"/>
              </w:rPr>
              <w:t>3</w:t>
            </w:r>
          </w:p>
        </w:tc>
      </w:tr>
      <w:tr w:rsidR="005E1FB6" w:rsidRPr="00EF4441" w:rsidTr="00E85E6D">
        <w:trPr>
          <w:trHeight w:val="315"/>
          <w:jc w:val="center"/>
        </w:trPr>
        <w:tc>
          <w:tcPr>
            <w:tcW w:w="7146" w:type="dxa"/>
            <w:tcBorders>
              <w:top w:val="nil"/>
              <w:left w:val="single" w:sz="12" w:space="0" w:color="auto"/>
              <w:bottom w:val="single" w:sz="12" w:space="0" w:color="auto"/>
              <w:right w:val="single" w:sz="12" w:space="0" w:color="auto"/>
            </w:tcBorders>
            <w:shd w:val="clear" w:color="auto" w:fill="auto"/>
            <w:noWrap/>
          </w:tcPr>
          <w:p w:rsidR="005E1FB6" w:rsidRPr="00EF4441" w:rsidRDefault="002E7108" w:rsidP="00E85E6D">
            <w:pPr>
              <w:pStyle w:val="Default"/>
              <w:rPr>
                <w:color w:val="auto"/>
              </w:rPr>
            </w:pPr>
            <w:r>
              <w:rPr>
                <w:color w:val="auto"/>
              </w:rPr>
              <w:t xml:space="preserve">More </w:t>
            </w:r>
            <w:proofErr w:type="spellStart"/>
            <w:r>
              <w:rPr>
                <w:color w:val="auto"/>
              </w:rPr>
              <w:t>than</w:t>
            </w:r>
            <w:proofErr w:type="spellEnd"/>
            <w:r>
              <w:rPr>
                <w:color w:val="auto"/>
              </w:rPr>
              <w:t xml:space="preserve"> </w:t>
            </w:r>
            <w:proofErr w:type="spellStart"/>
            <w:r>
              <w:rPr>
                <w:color w:val="auto"/>
              </w:rPr>
              <w:t>or</w:t>
            </w:r>
            <w:proofErr w:type="spellEnd"/>
            <w:r>
              <w:rPr>
                <w:color w:val="auto"/>
              </w:rPr>
              <w:t xml:space="preserve"> </w:t>
            </w:r>
            <w:proofErr w:type="spellStart"/>
            <w:r>
              <w:rPr>
                <w:color w:val="auto"/>
              </w:rPr>
              <w:t>equal</w:t>
            </w:r>
            <w:proofErr w:type="spellEnd"/>
            <w:r>
              <w:rPr>
                <w:color w:val="auto"/>
              </w:rPr>
              <w:t xml:space="preserve"> </w:t>
            </w:r>
            <w:proofErr w:type="spellStart"/>
            <w:r>
              <w:rPr>
                <w:color w:val="auto"/>
              </w:rPr>
              <w:t>to</w:t>
            </w:r>
            <w:proofErr w:type="spellEnd"/>
            <w:r>
              <w:rPr>
                <w:color w:val="auto"/>
              </w:rPr>
              <w:t xml:space="preserve"> </w:t>
            </w:r>
            <w:r w:rsidR="005E1FB6" w:rsidRPr="00EF4441">
              <w:rPr>
                <w:color w:val="auto"/>
              </w:rPr>
              <w:t>30 mm</w:t>
            </w:r>
            <w:r>
              <w:rPr>
                <w:color w:val="auto"/>
              </w:rPr>
              <w:t xml:space="preserve">, </w:t>
            </w:r>
            <w:proofErr w:type="spellStart"/>
            <w:r>
              <w:rPr>
                <w:color w:val="auto"/>
              </w:rPr>
              <w:t>but</w:t>
            </w:r>
            <w:proofErr w:type="spellEnd"/>
            <w:r>
              <w:rPr>
                <w:color w:val="auto"/>
              </w:rPr>
              <w:t xml:space="preserve"> </w:t>
            </w:r>
            <w:proofErr w:type="spellStart"/>
            <w:r>
              <w:rPr>
                <w:color w:val="auto"/>
              </w:rPr>
              <w:t>less</w:t>
            </w:r>
            <w:proofErr w:type="spellEnd"/>
            <w:r>
              <w:rPr>
                <w:color w:val="auto"/>
              </w:rPr>
              <w:t xml:space="preserve"> </w:t>
            </w:r>
            <w:proofErr w:type="spellStart"/>
            <w:r>
              <w:rPr>
                <w:color w:val="auto"/>
              </w:rPr>
              <w:t>than</w:t>
            </w:r>
            <w:proofErr w:type="spellEnd"/>
            <w:r w:rsidR="005E1FB6" w:rsidRPr="00EF4441">
              <w:rPr>
                <w:color w:val="auto"/>
              </w:rPr>
              <w:t xml:space="preserve"> 40 mm</w:t>
            </w:r>
          </w:p>
        </w:tc>
        <w:tc>
          <w:tcPr>
            <w:tcW w:w="1060" w:type="dxa"/>
            <w:tcBorders>
              <w:top w:val="nil"/>
              <w:left w:val="single" w:sz="12" w:space="0" w:color="auto"/>
              <w:bottom w:val="single" w:sz="12" w:space="0" w:color="auto"/>
              <w:right w:val="single" w:sz="12" w:space="0" w:color="auto"/>
            </w:tcBorders>
            <w:shd w:val="clear" w:color="auto" w:fill="auto"/>
            <w:noWrap/>
            <w:vAlign w:val="center"/>
          </w:tcPr>
          <w:p w:rsidR="005E1FB6" w:rsidRPr="00EF4441" w:rsidRDefault="005E1FB6" w:rsidP="00E85E6D">
            <w:pPr>
              <w:pStyle w:val="Default"/>
              <w:jc w:val="center"/>
              <w:rPr>
                <w:color w:val="auto"/>
              </w:rPr>
            </w:pPr>
            <w:r w:rsidRPr="00EF4441">
              <w:rPr>
                <w:color w:val="auto"/>
              </w:rPr>
              <w:t>4</w:t>
            </w:r>
          </w:p>
        </w:tc>
      </w:tr>
      <w:tr w:rsidR="005E1FB6" w:rsidRPr="00EF4441" w:rsidTr="00E85E6D">
        <w:trPr>
          <w:trHeight w:val="315"/>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tcPr>
          <w:p w:rsidR="005E1FB6" w:rsidRPr="00EF4441" w:rsidRDefault="002E7108" w:rsidP="00E85E6D">
            <w:pPr>
              <w:pStyle w:val="Default"/>
              <w:rPr>
                <w:color w:val="auto"/>
              </w:rPr>
            </w:pPr>
            <w:r>
              <w:rPr>
                <w:color w:val="auto"/>
              </w:rPr>
              <w:t xml:space="preserve">More </w:t>
            </w:r>
            <w:proofErr w:type="spellStart"/>
            <w:r>
              <w:rPr>
                <w:color w:val="auto"/>
              </w:rPr>
              <w:t>than</w:t>
            </w:r>
            <w:proofErr w:type="spellEnd"/>
            <w:r>
              <w:rPr>
                <w:color w:val="auto"/>
              </w:rPr>
              <w:t xml:space="preserve"> </w:t>
            </w:r>
            <w:proofErr w:type="spellStart"/>
            <w:r>
              <w:rPr>
                <w:color w:val="auto"/>
              </w:rPr>
              <w:t>or</w:t>
            </w:r>
            <w:proofErr w:type="spellEnd"/>
            <w:r>
              <w:rPr>
                <w:color w:val="auto"/>
              </w:rPr>
              <w:t xml:space="preserve"> </w:t>
            </w:r>
            <w:proofErr w:type="spellStart"/>
            <w:r>
              <w:rPr>
                <w:color w:val="auto"/>
              </w:rPr>
              <w:t>equal</w:t>
            </w:r>
            <w:proofErr w:type="spellEnd"/>
            <w:r>
              <w:rPr>
                <w:color w:val="auto"/>
              </w:rPr>
              <w:t xml:space="preserve"> </w:t>
            </w:r>
            <w:proofErr w:type="spellStart"/>
            <w:r>
              <w:rPr>
                <w:color w:val="auto"/>
              </w:rPr>
              <w:t>to</w:t>
            </w:r>
            <w:proofErr w:type="spellEnd"/>
            <w:r w:rsidR="005E1FB6" w:rsidRPr="00EF4441">
              <w:rPr>
                <w:color w:val="auto"/>
              </w:rPr>
              <w:t xml:space="preserve"> 40 mm</w:t>
            </w:r>
          </w:p>
        </w:tc>
        <w:tc>
          <w:tcPr>
            <w:tcW w:w="1060"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5E1FB6" w:rsidRPr="00EF4441" w:rsidRDefault="005E1FB6" w:rsidP="00E85E6D">
            <w:pPr>
              <w:pStyle w:val="Default"/>
              <w:jc w:val="center"/>
              <w:rPr>
                <w:color w:val="auto"/>
              </w:rPr>
            </w:pPr>
            <w:r w:rsidRPr="00EF4441">
              <w:rPr>
                <w:color w:val="auto"/>
              </w:rPr>
              <w:t>5</w:t>
            </w:r>
          </w:p>
        </w:tc>
      </w:tr>
    </w:tbl>
    <w:p w:rsidR="005E1FB6" w:rsidRPr="00B34A3E" w:rsidRDefault="005E1FB6" w:rsidP="005E1FB6">
      <w:pPr>
        <w:ind w:right="-199"/>
        <w:jc w:val="both"/>
        <w:rPr>
          <w:iCs/>
          <w:sz w:val="16"/>
          <w:szCs w:val="16"/>
        </w:rPr>
      </w:pPr>
    </w:p>
    <w:p w:rsidR="005E1FB6" w:rsidRPr="00434FFB" w:rsidRDefault="005E1FB6" w:rsidP="005E1FB6">
      <w:pPr>
        <w:jc w:val="both"/>
        <w:rPr>
          <w:rFonts w:ascii="Times New Roman" w:hAnsi="Times New Roman" w:cs="Times New Roman"/>
          <w:sz w:val="24"/>
          <w:szCs w:val="24"/>
        </w:rPr>
      </w:pPr>
      <w:r w:rsidRPr="00434FFB">
        <w:rPr>
          <w:rFonts w:ascii="Times New Roman" w:hAnsi="Times New Roman" w:cs="Times New Roman"/>
          <w:b/>
          <w:sz w:val="24"/>
          <w:szCs w:val="24"/>
        </w:rPr>
        <w:t xml:space="preserve">           </w:t>
      </w:r>
      <w:proofErr w:type="spellStart"/>
      <w:r w:rsidRPr="00434FFB">
        <w:rPr>
          <w:rFonts w:ascii="Times New Roman" w:hAnsi="Times New Roman" w:cs="Times New Roman"/>
          <w:sz w:val="24"/>
          <w:szCs w:val="24"/>
        </w:rPr>
        <w:t>Ex</w:t>
      </w:r>
      <w:r w:rsidR="008819F9" w:rsidRPr="00434FFB">
        <w:rPr>
          <w:rFonts w:ascii="Times New Roman" w:hAnsi="Times New Roman" w:cs="Times New Roman"/>
          <w:sz w:val="24"/>
          <w:szCs w:val="24"/>
        </w:rPr>
        <w:t>ample</w:t>
      </w:r>
      <w:proofErr w:type="spellEnd"/>
      <w:r w:rsidRPr="00434FFB">
        <w:rPr>
          <w:rFonts w:ascii="Times New Roman" w:hAnsi="Times New Roman" w:cs="Times New Roman"/>
          <w:sz w:val="24"/>
          <w:szCs w:val="24"/>
        </w:rPr>
        <w:t xml:space="preserve"> </w:t>
      </w:r>
      <w:proofErr w:type="spellStart"/>
      <w:r w:rsidR="008819F9" w:rsidRPr="00434FFB">
        <w:rPr>
          <w:rFonts w:ascii="Times New Roman" w:hAnsi="Times New Roman" w:cs="Times New Roman"/>
          <w:sz w:val="24"/>
          <w:szCs w:val="24"/>
        </w:rPr>
        <w:t>of</w:t>
      </w:r>
      <w:proofErr w:type="spellEnd"/>
      <w:r w:rsidRPr="00434FFB">
        <w:rPr>
          <w:rFonts w:ascii="Times New Roman" w:hAnsi="Times New Roman" w:cs="Times New Roman"/>
          <w:sz w:val="24"/>
          <w:szCs w:val="24"/>
        </w:rPr>
        <w:t xml:space="preserve"> CODIP: </w:t>
      </w:r>
    </w:p>
    <w:p w:rsidR="005E1FB6" w:rsidRPr="00434FFB" w:rsidRDefault="005E1FB6" w:rsidP="005E1FB6">
      <w:pPr>
        <w:jc w:val="both"/>
        <w:rPr>
          <w:rFonts w:ascii="Times New Roman" w:hAnsi="Times New Roman" w:cs="Times New Roman"/>
          <w:b/>
          <w:sz w:val="24"/>
          <w:szCs w:val="24"/>
        </w:rPr>
      </w:pPr>
      <w:r w:rsidRPr="00434FFB">
        <w:rPr>
          <w:rFonts w:ascii="Times New Roman" w:hAnsi="Times New Roman" w:cs="Times New Roman"/>
          <w:b/>
          <w:sz w:val="24"/>
          <w:szCs w:val="24"/>
        </w:rPr>
        <w:t xml:space="preserve">           </w:t>
      </w:r>
      <w:proofErr w:type="spellStart"/>
      <w:r w:rsidR="008819F9" w:rsidRPr="00434FFB">
        <w:rPr>
          <w:rFonts w:ascii="Times New Roman" w:hAnsi="Times New Roman" w:cs="Times New Roman"/>
          <w:sz w:val="24"/>
          <w:szCs w:val="24"/>
        </w:rPr>
        <w:t>Analogical</w:t>
      </w:r>
      <w:proofErr w:type="spellEnd"/>
      <w:r w:rsidR="008819F9" w:rsidRPr="00434FFB">
        <w:rPr>
          <w:rFonts w:ascii="Times New Roman" w:hAnsi="Times New Roman" w:cs="Times New Roman"/>
          <w:sz w:val="24"/>
          <w:szCs w:val="24"/>
        </w:rPr>
        <w:t xml:space="preserve"> </w:t>
      </w:r>
      <w:proofErr w:type="spellStart"/>
      <w:r w:rsidR="008819F9" w:rsidRPr="00434FFB">
        <w:rPr>
          <w:rFonts w:ascii="Times New Roman" w:hAnsi="Times New Roman" w:cs="Times New Roman"/>
          <w:sz w:val="24"/>
          <w:szCs w:val="24"/>
        </w:rPr>
        <w:t>plate</w:t>
      </w:r>
      <w:proofErr w:type="spellEnd"/>
      <w:r w:rsidR="008819F9" w:rsidRPr="00434FFB">
        <w:rPr>
          <w:rFonts w:ascii="Times New Roman" w:hAnsi="Times New Roman" w:cs="Times New Roman"/>
          <w:sz w:val="24"/>
          <w:szCs w:val="24"/>
        </w:rPr>
        <w:t xml:space="preserve"> </w:t>
      </w:r>
      <w:proofErr w:type="spellStart"/>
      <w:r w:rsidR="008819F9" w:rsidRPr="00434FFB">
        <w:rPr>
          <w:rFonts w:ascii="Times New Roman" w:hAnsi="Times New Roman" w:cs="Times New Roman"/>
          <w:sz w:val="24"/>
          <w:szCs w:val="24"/>
        </w:rPr>
        <w:t>of</w:t>
      </w:r>
      <w:proofErr w:type="spellEnd"/>
      <w:r w:rsidRPr="00434FFB">
        <w:rPr>
          <w:rFonts w:ascii="Times New Roman" w:hAnsi="Times New Roman" w:cs="Times New Roman"/>
          <w:sz w:val="24"/>
          <w:szCs w:val="24"/>
        </w:rPr>
        <w:t xml:space="preserve"> 15 mm:</w:t>
      </w:r>
      <w:r w:rsidRPr="00434FFB">
        <w:rPr>
          <w:rFonts w:ascii="Times New Roman" w:hAnsi="Times New Roman" w:cs="Times New Roman"/>
          <w:b/>
          <w:sz w:val="24"/>
          <w:szCs w:val="24"/>
        </w:rPr>
        <w:t xml:space="preserve"> A1</w:t>
      </w:r>
    </w:p>
    <w:p w:rsidR="005E1FB6" w:rsidRDefault="005E1FB6" w:rsidP="00A63308">
      <w:pPr>
        <w:jc w:val="both"/>
        <w:rPr>
          <w:rFonts w:ascii="Times New Roman" w:hAnsi="Times New Roman" w:cs="Times New Roman"/>
          <w:sz w:val="24"/>
          <w:szCs w:val="24"/>
          <w:lang w:val="en-US"/>
        </w:rPr>
      </w:pPr>
    </w:p>
    <w:p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6. Production Process</w:t>
      </w:r>
    </w:p>
    <w:p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6.1 General Production Process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 Describe, in details, your company’s production process, specifying, among other items: raw materials, subsidiary materials, utilities and the</w:t>
      </w:r>
      <w:r w:rsidR="00482610" w:rsidRPr="005442AE">
        <w:rPr>
          <w:rFonts w:ascii="Times New Roman" w:hAnsi="Times New Roman" w:cs="Times New Roman"/>
          <w:sz w:val="24"/>
          <w:szCs w:val="24"/>
          <w:lang w:val="en-US"/>
        </w:rPr>
        <w:t xml:space="preserve"> production unit of volume</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(i.e. units, kilograms, tons). Specify, when existent, differences in the production process according to the destin</w:t>
      </w:r>
      <w:r w:rsidR="00FC7068" w:rsidRPr="005442AE">
        <w:rPr>
          <w:rFonts w:ascii="Times New Roman" w:hAnsi="Times New Roman" w:cs="Times New Roman"/>
          <w:sz w:val="24"/>
          <w:szCs w:val="24"/>
          <w:lang w:val="en-US"/>
        </w:rPr>
        <w:t>ation</w:t>
      </w:r>
      <w:r w:rsidRPr="005442AE">
        <w:rPr>
          <w:rFonts w:ascii="Times New Roman" w:hAnsi="Times New Roman" w:cs="Times New Roman"/>
          <w:sz w:val="24"/>
          <w:szCs w:val="24"/>
          <w:lang w:val="en-US"/>
        </w:rPr>
        <w:t xml:space="preserve">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(domestic market, exports to third</w:t>
      </w:r>
      <w:r w:rsidR="00FC7068" w:rsidRPr="005442AE">
        <w:rPr>
          <w:rFonts w:ascii="Times New Roman" w:hAnsi="Times New Roman" w:cs="Times New Roman"/>
          <w:sz w:val="24"/>
          <w:szCs w:val="24"/>
          <w:lang w:val="en-US"/>
        </w:rPr>
        <w:t>-country market</w:t>
      </w:r>
      <w:r w:rsidR="00864CB2"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and exports to Brazil).</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6.1.3 If production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takes place at more than one facility or affiliate, identify each one of them and describe, in details, the production activities conducted by each one.</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6.1.4 State whether any services part of the production process are outsourced, such as maintenance and tooling, utilities supply, etc.</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6.1.6 List all byproducts, co-products and scrap that result from producing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Indicate whether this material is reintroduced in the production cycle or reused in any way, sold or thrown away for being devoid of any economic value.</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6.1.7 State your company’s usual production regime (i.e. continuous or batch production) and the number</w:t>
      </w:r>
      <w:r w:rsidR="00482610"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of shifts.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6.1.8 State if there are any other products manufactured by your company.</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6.1.9 Clarify whether the production line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is also used for the manufacturing of other products.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6.1.10 State the nominal and effective installed capacity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r>
      <w:r w:rsidRPr="005442AE">
        <w:rPr>
          <w:rFonts w:ascii="Times New Roman" w:hAnsi="Times New Roman" w:cs="Times New Roman"/>
          <w:sz w:val="24"/>
          <w:szCs w:val="24"/>
          <w:lang w:val="en-US"/>
        </w:rPr>
        <w:tab/>
        <w:t>6.1.11 If the installed capacity is used for the manufacturing of other products, pursuant to 6.8 and 6.9, state, also in Appendix II, their production, by listing them separately in the column “others”.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6.1.12 State the existence of stock, pursuant to the model provided in Appendix </w:t>
      </w:r>
      <w:r w:rsidR="00A87FF0" w:rsidRPr="005442AE">
        <w:rPr>
          <w:rFonts w:ascii="Times New Roman" w:hAnsi="Times New Roman" w:cs="Times New Roman"/>
          <w:sz w:val="24"/>
          <w:szCs w:val="24"/>
          <w:lang w:val="en-US"/>
        </w:rPr>
        <w:t>III</w:t>
      </w:r>
      <w:r w:rsidRPr="005442AE">
        <w:rPr>
          <w:rFonts w:ascii="Times New Roman" w:hAnsi="Times New Roman" w:cs="Times New Roman"/>
          <w:sz w:val="24"/>
          <w:szCs w:val="24"/>
          <w:lang w:val="en-US"/>
        </w:rPr>
        <w:t xml:space="preserve">. State it below and provide a version of Appendix </w:t>
      </w:r>
      <w:r w:rsidR="00A87FF0" w:rsidRPr="005442AE">
        <w:rPr>
          <w:rFonts w:ascii="Times New Roman" w:hAnsi="Times New Roman" w:cs="Times New Roman"/>
          <w:sz w:val="24"/>
          <w:szCs w:val="24"/>
          <w:lang w:val="en-US"/>
        </w:rPr>
        <w:t xml:space="preserve">III </w:t>
      </w:r>
      <w:r w:rsidRPr="005442AE">
        <w:rPr>
          <w:rFonts w:ascii="Times New Roman" w:hAnsi="Times New Roman" w:cs="Times New Roman"/>
          <w:sz w:val="24"/>
          <w:szCs w:val="24"/>
          <w:lang w:val="en-US"/>
        </w:rPr>
        <w:t xml:space="preserve">in weight units (kilograms or tons) and in other trading units (units, pieces, </w:t>
      </w:r>
      <w:proofErr w:type="spellStart"/>
      <w:r w:rsidRPr="005442AE">
        <w:rPr>
          <w:rFonts w:ascii="Times New Roman" w:hAnsi="Times New Roman" w:cs="Times New Roman"/>
          <w:sz w:val="24"/>
          <w:szCs w:val="24"/>
          <w:lang w:val="en-US"/>
        </w:rPr>
        <w:t>lit</w:t>
      </w:r>
      <w:r w:rsidR="009A1459"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es</w:t>
      </w:r>
      <w:proofErr w:type="spellEnd"/>
      <w:r w:rsidRPr="005442AE">
        <w:rPr>
          <w:rFonts w:ascii="Times New Roman" w:hAnsi="Times New Roman" w:cs="Times New Roman"/>
          <w:sz w:val="24"/>
          <w:szCs w:val="24"/>
          <w:lang w:val="en-US"/>
        </w:rPr>
        <w:t xml:space="preserve">). </w:t>
      </w:r>
      <w:r w:rsidR="00753A99" w:rsidRPr="006E0824">
        <w:rPr>
          <w:rFonts w:ascii="Times New Roman" w:hAnsi="Times New Roman" w:cs="Times New Roman"/>
          <w:sz w:val="24"/>
          <w:szCs w:val="24"/>
          <w:lang w:val="en-US"/>
        </w:rPr>
        <w:t>It must be emphasized that the initial stock must be identical to the final stock of the previous period.</w:t>
      </w:r>
    </w:p>
    <w:p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6.2 Production Process with the Participation of Affiliated Parties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6.2.1 State whether your company purchases raw materials, inputs, services or utilities from affiliated parties.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6.2.2 List all elements received from each affiliated party and used in the production. For each of the products described, specify, pursuant to Appendix </w:t>
      </w:r>
      <w:r w:rsidR="00F10281"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V:</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a) Value and volume of elements purchased from affiliated parties in P5.</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b) Transferring unit price charged in these transactions in P5.</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c) If the affiliated party sells the same product to non-affiliated buyers, attach documentation that confirms the price paid by non-affiliated parties.</w:t>
      </w:r>
    </w:p>
    <w:p w:rsidR="00A63308" w:rsidRPr="005442AE" w:rsidRDefault="00D16D66"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4624" behindDoc="0" locked="0" layoutInCell="1" allowOverlap="1" wp14:anchorId="0119D386" wp14:editId="56D472E7">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05BA7CB"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" filled="f" strokecolor="black [1600]"/>
            </w:pict>
          </mc:Fallback>
        </mc:AlternateContent>
      </w:r>
    </w:p>
    <w:p w:rsidR="00A4067C" w:rsidRPr="005442AE" w:rsidRDefault="00A4067C" w:rsidP="00A4067C">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“Product and Production Process” section above.  </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F851FB" w:rsidRPr="005442AE" w:rsidRDefault="00F851FB">
      <w:pPr>
        <w:rPr>
          <w:rFonts w:ascii="Times New Roman" w:hAnsi="Times New Roman" w:cs="Times New Roman"/>
          <w:b/>
          <w:sz w:val="24"/>
          <w:szCs w:val="24"/>
          <w:lang w:val="en-US"/>
        </w:rPr>
      </w:pPr>
      <w:r w:rsidRPr="005442AE">
        <w:rPr>
          <w:rFonts w:ascii="Times New Roman" w:hAnsi="Times New Roman" w:cs="Times New Roman"/>
          <w:b/>
          <w:sz w:val="24"/>
          <w:szCs w:val="24"/>
          <w:lang w:val="en-US"/>
        </w:rPr>
        <w:br w:type="page"/>
      </w:r>
    </w:p>
    <w:p w:rsidR="00A63308" w:rsidRPr="005442AE" w:rsidRDefault="00576861" w:rsidP="0054503F">
      <w:pPr>
        <w:ind w:left="1068" w:firstLine="348"/>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0528" behindDoc="0" locked="0" layoutInCell="1" allowOverlap="1" wp14:anchorId="2F48DCBD" wp14:editId="19491548">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71235B"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" filled="f"/>
            </w:pict>
          </mc:Fallback>
        </mc:AlternateContent>
      </w:r>
      <w:r w:rsidR="00A63308" w:rsidRPr="005442AE">
        <w:rPr>
          <w:rFonts w:ascii="Times New Roman" w:hAnsi="Times New Roman" w:cs="Times New Roman"/>
          <w:b/>
          <w:sz w:val="24"/>
          <w:szCs w:val="24"/>
          <w:lang w:val="en-US"/>
        </w:rPr>
        <w:t>IV – D</w:t>
      </w:r>
      <w:r w:rsidRPr="005442AE">
        <w:rPr>
          <w:rFonts w:ascii="Times New Roman" w:hAnsi="Times New Roman" w:cs="Times New Roman"/>
          <w:b/>
          <w:sz w:val="24"/>
          <w:szCs w:val="24"/>
          <w:lang w:val="en-US"/>
        </w:rPr>
        <w:t>ISTRIBUTION AND SALES PROCESSES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i/>
          <w:sz w:val="24"/>
          <w:szCs w:val="24"/>
          <w:lang w:val="en-US"/>
        </w:rPr>
        <w:t xml:space="preserve">The purpose of this section is to gather information about distribution and sales processes. This information will be used to assess the data provided by the company, allowing for </w:t>
      </w:r>
      <w:r w:rsidR="00343607">
        <w:rPr>
          <w:rFonts w:ascii="Times New Roman" w:hAnsi="Times New Roman" w:cs="Times New Roman"/>
          <w:i/>
          <w:sz w:val="24"/>
          <w:szCs w:val="24"/>
          <w:lang w:val="en-US"/>
        </w:rPr>
        <w:t>SDCOM</w:t>
      </w:r>
      <w:r w:rsidRPr="005442AE">
        <w:rPr>
          <w:rFonts w:ascii="Times New Roman" w:hAnsi="Times New Roman" w:cs="Times New Roman"/>
          <w:i/>
          <w:sz w:val="24"/>
          <w:szCs w:val="24"/>
          <w:lang w:val="en-US"/>
        </w:rPr>
        <w:t xml:space="preserve"> to make appropriate comparisons at the same level of trade. This way, the information provided by the company will allow, if necessary, the fulfillment of adjustments during the </w:t>
      </w:r>
      <w:r w:rsidR="00422A8D">
        <w:rPr>
          <w:rFonts w:ascii="Times New Roman" w:hAnsi="Times New Roman" w:cs="Times New Roman"/>
          <w:i/>
          <w:sz w:val="24"/>
          <w:szCs w:val="24"/>
          <w:lang w:val="en-US"/>
        </w:rPr>
        <w:t>review</w:t>
      </w:r>
      <w:r w:rsidRPr="005442AE">
        <w:rPr>
          <w:rFonts w:ascii="Times New Roman" w:hAnsi="Times New Roman" w:cs="Times New Roman"/>
          <w:sz w:val="24"/>
          <w:szCs w:val="24"/>
          <w:lang w:val="en-US"/>
        </w:rPr>
        <w:t>.</w:t>
      </w: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7. Distribution Process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7.1 Provide a flowchart and a description of each of your company’s </w:t>
      </w:r>
      <w:r w:rsidR="00BF2F3E" w:rsidRPr="005442AE">
        <w:rPr>
          <w:rFonts w:ascii="Times New Roman" w:hAnsi="Times New Roman" w:cs="Times New Roman"/>
          <w:sz w:val="24"/>
          <w:szCs w:val="24"/>
          <w:lang w:val="en-US"/>
        </w:rPr>
        <w:t xml:space="preserve">channels of </w:t>
      </w:r>
      <w:r w:rsidRPr="005442AE">
        <w:rPr>
          <w:rFonts w:ascii="Times New Roman" w:hAnsi="Times New Roman" w:cs="Times New Roman"/>
          <w:sz w:val="24"/>
          <w:szCs w:val="24"/>
          <w:lang w:val="en-US"/>
        </w:rPr>
        <w:t>dist</w:t>
      </w:r>
      <w:r w:rsidR="00BF2F3E" w:rsidRPr="005442AE">
        <w:rPr>
          <w:rFonts w:ascii="Times New Roman" w:hAnsi="Times New Roman" w:cs="Times New Roman"/>
          <w:sz w:val="24"/>
          <w:szCs w:val="24"/>
          <w:lang w:val="en-US"/>
        </w:rPr>
        <w:t>ribution</w:t>
      </w:r>
      <w:r w:rsidRPr="005442AE">
        <w:rPr>
          <w:rFonts w:ascii="Times New Roman" w:hAnsi="Times New Roman" w:cs="Times New Roman"/>
          <w:sz w:val="24"/>
          <w:szCs w:val="24"/>
          <w:lang w:val="en-US"/>
        </w:rPr>
        <w:t xml:space="preserve"> used for:</w:t>
      </w:r>
    </w:p>
    <w:p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 Sales in the domestic market;</w:t>
      </w:r>
    </w:p>
    <w:p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(ii) Exports to a third</w:t>
      </w:r>
      <w:r w:rsidR="00BF2F3E"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country</w:t>
      </w:r>
      <w:r w:rsidR="00BF2F3E" w:rsidRPr="005442AE">
        <w:rPr>
          <w:rFonts w:ascii="Times New Roman" w:hAnsi="Times New Roman" w:cs="Times New Roman"/>
          <w:sz w:val="24"/>
          <w:szCs w:val="24"/>
          <w:lang w:val="en-US"/>
        </w:rPr>
        <w:t xml:space="preserve"> market</w:t>
      </w:r>
      <w:r w:rsidRPr="005442AE">
        <w:rPr>
          <w:rFonts w:ascii="Times New Roman" w:hAnsi="Times New Roman" w:cs="Times New Roman"/>
          <w:sz w:val="24"/>
          <w:szCs w:val="24"/>
          <w:lang w:val="en-US"/>
        </w:rPr>
        <w:t>; and</w:t>
      </w:r>
    </w:p>
    <w:p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(iii) Exports to Brazil.</w:t>
      </w:r>
    </w:p>
    <w:p w:rsidR="009642CE" w:rsidRPr="005442AE" w:rsidRDefault="009642CE" w:rsidP="009642CE">
      <w:pPr>
        <w:spacing w:after="0" w:line="240" w:lineRule="auto"/>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7.2 Describe functions</w:t>
      </w:r>
      <w:r w:rsidR="00460B7C" w:rsidRPr="005442AE">
        <w:rPr>
          <w:rFonts w:ascii="Times New Roman" w:hAnsi="Times New Roman" w:cs="Times New Roman"/>
          <w:sz w:val="24"/>
          <w:szCs w:val="24"/>
          <w:lang w:val="en-US"/>
        </w:rPr>
        <w:t xml:space="preserve"> performed</w:t>
      </w:r>
      <w:r w:rsidRPr="005442AE">
        <w:rPr>
          <w:rFonts w:ascii="Times New Roman" w:hAnsi="Times New Roman" w:cs="Times New Roman"/>
          <w:sz w:val="24"/>
          <w:szCs w:val="24"/>
          <w:lang w:val="en-US"/>
        </w:rPr>
        <w:t xml:space="preserve"> and services offered by intermediaries in the channel(s) of distribution used by your company in (i), (ii) and (iii).</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7.3 Specify services related to the distribution process that are paid by your company and those paid by intermediaries or by affiliated companies.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7.4 Provide a list of the categories of customers (e.g., local distributor, end-user, trading companies, </w:t>
      </w:r>
      <w:proofErr w:type="spellStart"/>
      <w:r w:rsidRPr="005442AE">
        <w:rPr>
          <w:rFonts w:ascii="Times New Roman" w:hAnsi="Times New Roman" w:cs="Times New Roman"/>
          <w:sz w:val="24"/>
          <w:szCs w:val="24"/>
          <w:lang w:val="en-US"/>
        </w:rPr>
        <w:t>etc</w:t>
      </w:r>
      <w:proofErr w:type="spellEnd"/>
      <w:r w:rsidRPr="005442AE">
        <w:rPr>
          <w:rFonts w:ascii="Times New Roman" w:hAnsi="Times New Roman" w:cs="Times New Roman"/>
          <w:sz w:val="24"/>
          <w:szCs w:val="24"/>
          <w:lang w:val="en-US"/>
        </w:rPr>
        <w:t>)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 specifying in each case the channels of distribution used.</w:t>
      </w:r>
    </w:p>
    <w:p w:rsidR="009642CE" w:rsidRPr="005442AE" w:rsidRDefault="009642CE" w:rsidP="00A63308">
      <w:pPr>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8. Sales Process</w:t>
      </w: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8.1 General Sales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 Describe, in details, the sales process for each method and channel of distribution </w:t>
      </w:r>
      <w:r w:rsidR="00BF2F3E" w:rsidRPr="005442AE">
        <w:rPr>
          <w:rFonts w:ascii="Times New Roman" w:hAnsi="Times New Roman" w:cs="Times New Roman"/>
          <w:sz w:val="24"/>
          <w:szCs w:val="24"/>
          <w:lang w:val="en-US"/>
        </w:rPr>
        <w:t>reported</w:t>
      </w:r>
      <w:r w:rsidRPr="005442AE">
        <w:rPr>
          <w:rFonts w:ascii="Times New Roman" w:hAnsi="Times New Roman" w:cs="Times New Roman"/>
          <w:sz w:val="24"/>
          <w:szCs w:val="24"/>
          <w:lang w:val="en-US"/>
        </w:rPr>
        <w:t xml:space="preserve"> under item 7.</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8.1.2 Describe, in details, your terms of payment used in (i), (ii) and (iii) (e.g., on the spot payments, early payments, discounts, rebates, etc.).</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8.1.3 Provide a price list of the subject product sold in the domestic market, in third-country markets and in Brazil, discriminating the information according to your terms of payment</w:t>
      </w:r>
      <w:r w:rsidR="00352AE2"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reported under item 8.1.2.</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8.1.4 Report whether there are any restrictions to direct sales and to sales performed by intermediaries in (i), (ii) and (iii), especially concerning volume, </w:t>
      </w:r>
      <w:r w:rsidR="00771EE8" w:rsidRPr="005442AE">
        <w:rPr>
          <w:rFonts w:ascii="Times New Roman" w:hAnsi="Times New Roman" w:cs="Times New Roman"/>
          <w:sz w:val="24"/>
          <w:szCs w:val="24"/>
          <w:lang w:val="en-US"/>
        </w:rPr>
        <w:t>geographical scope</w:t>
      </w:r>
      <w:r w:rsidRPr="005442AE">
        <w:rPr>
          <w:rFonts w:ascii="Times New Roman" w:hAnsi="Times New Roman" w:cs="Times New Roman"/>
          <w:sz w:val="24"/>
          <w:szCs w:val="24"/>
          <w:lang w:val="en-US"/>
        </w:rPr>
        <w:t xml:space="preserve"> and other conditioning factors.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8.1.5 In case of sales to distributors, report if your company sells only to authorized distributors.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8.1.6 Explain whether your company provides a list of clients to the reseller, performs joint sales with the reseller or provides after-sale assistance or any other type of service that </w:t>
      </w:r>
      <w:r w:rsidRPr="005442AE">
        <w:rPr>
          <w:rFonts w:ascii="Times New Roman" w:hAnsi="Times New Roman" w:cs="Times New Roman"/>
          <w:sz w:val="24"/>
          <w:szCs w:val="24"/>
          <w:lang w:val="en-US"/>
        </w:rPr>
        <w:lastRenderedPageBreak/>
        <w:t xml:space="preserve">distinguishes the client from the reseller. Please attach a copy of the contracts or </w:t>
      </w:r>
      <w:r w:rsidR="00F31A2D" w:rsidRPr="005442AE">
        <w:rPr>
          <w:rFonts w:ascii="Times New Roman" w:hAnsi="Times New Roman" w:cs="Times New Roman"/>
          <w:sz w:val="24"/>
          <w:szCs w:val="24"/>
          <w:lang w:val="en-US"/>
        </w:rPr>
        <w:t xml:space="preserve">sales terms </w:t>
      </w:r>
      <w:r w:rsidRPr="005442AE">
        <w:rPr>
          <w:rFonts w:ascii="Times New Roman" w:hAnsi="Times New Roman" w:cs="Times New Roman"/>
          <w:sz w:val="24"/>
          <w:szCs w:val="24"/>
          <w:lang w:val="en-US"/>
        </w:rPr>
        <w:t>signed between your company and the resellers.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8.1.7 Report your </w:t>
      </w:r>
      <w:r w:rsidR="00F31A2D" w:rsidRPr="005442AE">
        <w:rPr>
          <w:rFonts w:ascii="Times New Roman" w:hAnsi="Times New Roman" w:cs="Times New Roman"/>
          <w:sz w:val="24"/>
          <w:szCs w:val="24"/>
          <w:lang w:val="en-US"/>
        </w:rPr>
        <w:t xml:space="preserve">sales terms </w:t>
      </w:r>
      <w:r w:rsidRPr="005442AE">
        <w:rPr>
          <w:rFonts w:ascii="Times New Roman" w:hAnsi="Times New Roman" w:cs="Times New Roman"/>
          <w:sz w:val="24"/>
          <w:szCs w:val="24"/>
          <w:lang w:val="en-US"/>
        </w:rPr>
        <w:t>(e.g., spot, contract, etc.). In case of sales by contract, list the clients.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8.1.8 Report if your company performs swap contracts.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8.1.9 Report if your company </w:t>
      </w:r>
      <w:r w:rsidR="00AE03B5" w:rsidRPr="005442AE">
        <w:rPr>
          <w:rFonts w:ascii="Times New Roman" w:hAnsi="Times New Roman" w:cs="Times New Roman"/>
          <w:sz w:val="24"/>
          <w:szCs w:val="24"/>
          <w:lang w:val="en-US"/>
        </w:rPr>
        <w:t xml:space="preserve">has </w:t>
      </w:r>
      <w:r w:rsidRPr="005442AE">
        <w:rPr>
          <w:rFonts w:ascii="Times New Roman" w:hAnsi="Times New Roman" w:cs="Times New Roman"/>
          <w:sz w:val="24"/>
          <w:szCs w:val="24"/>
          <w:lang w:val="en-US"/>
        </w:rPr>
        <w:t xml:space="preserve">performed sales of the like product from other </w:t>
      </w:r>
      <w:r w:rsidR="00AE03B5" w:rsidRPr="005442AE">
        <w:rPr>
          <w:rFonts w:ascii="Times New Roman" w:hAnsi="Times New Roman" w:cs="Times New Roman"/>
          <w:sz w:val="24"/>
          <w:szCs w:val="24"/>
          <w:lang w:val="en-US"/>
        </w:rPr>
        <w:t>brands</w:t>
      </w:r>
      <w:r w:rsidRPr="005442AE">
        <w:rPr>
          <w:rFonts w:ascii="Times New Roman" w:hAnsi="Times New Roman" w:cs="Times New Roman"/>
          <w:sz w:val="24"/>
          <w:szCs w:val="24"/>
          <w:lang w:val="en-US"/>
        </w:rPr>
        <w:t xml:space="preserve"> that not your own.</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8.1.10 Report if your company </w:t>
      </w:r>
      <w:r w:rsidR="00AE03B5" w:rsidRPr="005442AE">
        <w:rPr>
          <w:rFonts w:ascii="Times New Roman" w:hAnsi="Times New Roman" w:cs="Times New Roman"/>
          <w:sz w:val="24"/>
          <w:szCs w:val="24"/>
          <w:lang w:val="en-US"/>
        </w:rPr>
        <w:t xml:space="preserve">has </w:t>
      </w:r>
      <w:r w:rsidRPr="005442AE">
        <w:rPr>
          <w:rFonts w:ascii="Times New Roman" w:hAnsi="Times New Roman" w:cs="Times New Roman"/>
          <w:sz w:val="24"/>
          <w:szCs w:val="24"/>
          <w:lang w:val="en-US"/>
        </w:rPr>
        <w:t xml:space="preserve">performed sales of other products also manufactured by your company, according to the information reported under item 6.1.9, or resales of other products purchased in the domestic market or imported.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8.1.11 Indicate the existence of different types of packaging (e.g., in bulk, cylinder/drum, big bag, pallet, etc.) for the product, as well as the volume usually transported by each type of packaging in (i), (ii) and (iii).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8.1.12 Describe</w:t>
      </w:r>
      <w:r w:rsidR="00AE03B5" w:rsidRPr="005442AE">
        <w:rPr>
          <w:rFonts w:ascii="Times New Roman" w:hAnsi="Times New Roman" w:cs="Times New Roman"/>
          <w:sz w:val="24"/>
          <w:szCs w:val="24"/>
          <w:lang w:val="en-US"/>
        </w:rPr>
        <w:t xml:space="preserve"> at</w:t>
      </w:r>
      <w:r w:rsidRPr="005442AE">
        <w:rPr>
          <w:rFonts w:ascii="Times New Roman" w:hAnsi="Times New Roman" w:cs="Times New Roman"/>
          <w:sz w:val="24"/>
          <w:szCs w:val="24"/>
          <w:lang w:val="en-US"/>
        </w:rPr>
        <w:t xml:space="preserve"> which </w:t>
      </w:r>
      <w:r w:rsidR="001F64C1" w:rsidRPr="005442AE">
        <w:rPr>
          <w:rFonts w:ascii="Times New Roman" w:hAnsi="Times New Roman" w:cs="Times New Roman"/>
          <w:sz w:val="24"/>
          <w:szCs w:val="24"/>
          <w:lang w:val="en-US"/>
        </w:rPr>
        <w:t>terms of commerce</w:t>
      </w:r>
      <w:r w:rsidRPr="005442AE">
        <w:rPr>
          <w:rFonts w:ascii="Times New Roman" w:hAnsi="Times New Roman" w:cs="Times New Roman"/>
          <w:sz w:val="24"/>
          <w:szCs w:val="24"/>
          <w:lang w:val="en-US"/>
        </w:rPr>
        <w:t xml:space="preserve"> the delivery of the product takes place in (i), (ii) and (iii) (e.g., CIF, FOB, ex works, etc.).</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8.1.13 Describe services occasionally performed by the company and by intermediaries, such as activities related to sales support, stock maintenance, after-sale and advertising.</w:t>
      </w: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8.2 Sales to Affiliated Parties (“Affiliates”)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8.2.1 Provide a list of all affiliated parties, pursuant to item 3.3, that purchased </w:t>
      </w:r>
      <w:r w:rsidR="00AE03B5" w:rsidRPr="005442AE">
        <w:rPr>
          <w:rFonts w:ascii="Times New Roman" w:hAnsi="Times New Roman" w:cs="Times New Roman"/>
          <w:sz w:val="24"/>
          <w:szCs w:val="24"/>
          <w:lang w:val="en-US"/>
        </w:rPr>
        <w:t xml:space="preserve">your </w:t>
      </w:r>
      <w:r w:rsidRPr="005442AE">
        <w:rPr>
          <w:rFonts w:ascii="Times New Roman" w:hAnsi="Times New Roman" w:cs="Times New Roman"/>
          <w:sz w:val="24"/>
          <w:szCs w:val="24"/>
          <w:lang w:val="en-US"/>
        </w:rPr>
        <w:t xml:space="preserve">company’s product in the domestic market, in a third-country market used for comparison or in Brazil, indicating </w:t>
      </w:r>
      <w:r w:rsidR="00AE03B5" w:rsidRPr="005442AE">
        <w:rPr>
          <w:rFonts w:ascii="Times New Roman" w:hAnsi="Times New Roman" w:cs="Times New Roman"/>
          <w:sz w:val="24"/>
          <w:szCs w:val="24"/>
          <w:lang w:val="en-US"/>
        </w:rPr>
        <w:t>whether</w:t>
      </w:r>
      <w:r w:rsidRPr="005442AE">
        <w:rPr>
          <w:rFonts w:ascii="Times New Roman" w:hAnsi="Times New Roman" w:cs="Times New Roman"/>
          <w:sz w:val="24"/>
          <w:szCs w:val="24"/>
          <w:lang w:val="en-US"/>
        </w:rPr>
        <w:t xml:space="preserve"> the product was </w:t>
      </w:r>
      <w:r w:rsidR="00F75CF0" w:rsidRPr="005442AE">
        <w:rPr>
          <w:rFonts w:ascii="Times New Roman" w:hAnsi="Times New Roman" w:cs="Times New Roman"/>
          <w:sz w:val="24"/>
          <w:szCs w:val="24"/>
          <w:lang w:val="en-US"/>
        </w:rPr>
        <w:t>intended</w:t>
      </w:r>
      <w:r w:rsidRPr="005442AE">
        <w:rPr>
          <w:rFonts w:ascii="Times New Roman" w:hAnsi="Times New Roman" w:cs="Times New Roman"/>
          <w:sz w:val="24"/>
          <w:szCs w:val="24"/>
          <w:lang w:val="en-US"/>
        </w:rPr>
        <w:t xml:space="preserve"> for personal consumption or </w:t>
      </w:r>
      <w:r w:rsidR="00AE03B5" w:rsidRPr="005442AE">
        <w:rPr>
          <w:rFonts w:ascii="Times New Roman" w:hAnsi="Times New Roman" w:cs="Times New Roman"/>
          <w:sz w:val="24"/>
          <w:szCs w:val="24"/>
          <w:lang w:val="en-US"/>
        </w:rPr>
        <w:t xml:space="preserve">for </w:t>
      </w:r>
      <w:r w:rsidRPr="005442AE">
        <w:rPr>
          <w:rFonts w:ascii="Times New Roman" w:hAnsi="Times New Roman" w:cs="Times New Roman"/>
          <w:sz w:val="24"/>
          <w:szCs w:val="24"/>
          <w:lang w:val="en-US"/>
        </w:rPr>
        <w:t>resale.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8.2.2 Explain the price policy for affiliated parties. Indicate the percentage of your company’s sales that correspond to each affiliated party, in terms of volume and revenue.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8.2.3 Describe, based on the sales process </w:t>
      </w:r>
      <w:r w:rsidR="00947A41" w:rsidRPr="005442AE">
        <w:rPr>
          <w:rFonts w:ascii="Times New Roman" w:hAnsi="Times New Roman" w:cs="Times New Roman"/>
          <w:sz w:val="24"/>
          <w:szCs w:val="24"/>
          <w:lang w:val="en-US"/>
        </w:rPr>
        <w:t>designated</w:t>
      </w:r>
      <w:r w:rsidRPr="005442AE">
        <w:rPr>
          <w:rFonts w:ascii="Times New Roman" w:hAnsi="Times New Roman" w:cs="Times New Roman"/>
          <w:sz w:val="24"/>
          <w:szCs w:val="24"/>
          <w:lang w:val="en-US"/>
        </w:rPr>
        <w:t xml:space="preserve"> under item 8.1.1, which functions under responsibility of affiliated parties differ from those of other companies with which your company interacts.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8.2.4 Describe services occasionally performed by affiliates (e.g., activities related to sales support, stock maintenance, technical assistance, after-sales and advertising).</w:t>
      </w:r>
    </w:p>
    <w:p w:rsidR="003B0429" w:rsidRPr="005442AE" w:rsidRDefault="003B042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8.3 Sales in the Domestic Market and Exports to Third-Country Markets</w:t>
      </w:r>
    </w:p>
    <w:p w:rsidR="003B0429" w:rsidRPr="005442AE" w:rsidRDefault="003B0429"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Data related to sales in the domestic market are fundamental to the calculation of the normal value in the current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e must be reported in Appendix V. In this regard, the presentation of all available data related to these sales is mandatory, even when the company </w:t>
      </w:r>
      <w:r w:rsidR="00C149E7" w:rsidRPr="005442AE">
        <w:rPr>
          <w:rFonts w:ascii="Times New Roman" w:hAnsi="Times New Roman" w:cs="Times New Roman"/>
          <w:sz w:val="24"/>
          <w:szCs w:val="24"/>
          <w:lang w:val="en-US"/>
        </w:rPr>
        <w:t>justifies the non-use of these data and provides data of exports to a third-country market as an alternative.</w:t>
      </w:r>
    </w:p>
    <w:p w:rsidR="00F31A2D" w:rsidRPr="005442AE" w:rsidRDefault="00F31A2D"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8.3.1 Justify, when existent, the reasons that </w:t>
      </w:r>
      <w:r w:rsidR="00094F42" w:rsidRPr="005442AE">
        <w:rPr>
          <w:rFonts w:ascii="Times New Roman" w:hAnsi="Times New Roman" w:cs="Times New Roman"/>
          <w:sz w:val="24"/>
          <w:szCs w:val="24"/>
          <w:lang w:val="en-US"/>
        </w:rPr>
        <w:t xml:space="preserve">lead your company to judge </w:t>
      </w:r>
      <w:r w:rsidR="00CE6C62" w:rsidRPr="005442AE">
        <w:rPr>
          <w:rFonts w:ascii="Times New Roman" w:hAnsi="Times New Roman" w:cs="Times New Roman"/>
          <w:sz w:val="24"/>
          <w:szCs w:val="24"/>
          <w:lang w:val="en-US"/>
        </w:rPr>
        <w:t>the data related to</w:t>
      </w:r>
      <w:r w:rsidR="00094F42" w:rsidRPr="005442AE">
        <w:rPr>
          <w:rFonts w:ascii="Times New Roman" w:hAnsi="Times New Roman" w:cs="Times New Roman"/>
          <w:sz w:val="24"/>
          <w:szCs w:val="24"/>
          <w:lang w:val="en-US"/>
        </w:rPr>
        <w:t xml:space="preserve"> sales in your domestic market as</w:t>
      </w:r>
      <w:r w:rsidR="00CE6C62" w:rsidRPr="005442AE">
        <w:rPr>
          <w:rFonts w:ascii="Times New Roman" w:hAnsi="Times New Roman" w:cs="Times New Roman"/>
          <w:sz w:val="24"/>
          <w:szCs w:val="24"/>
          <w:lang w:val="en-US"/>
        </w:rPr>
        <w:t xml:space="preserve"> inadequate for the calculation of the normal value.</w:t>
      </w:r>
      <w:r w:rsidRPr="005442AE">
        <w:rPr>
          <w:rFonts w:ascii="Times New Roman" w:hAnsi="Times New Roman" w:cs="Times New Roman"/>
          <w:sz w:val="24"/>
          <w:szCs w:val="24"/>
          <w:lang w:val="en-US"/>
        </w:rPr>
        <w:t xml:space="preserve"> </w:t>
      </w:r>
    </w:p>
    <w:p w:rsidR="00F31A2D" w:rsidRPr="005442AE" w:rsidRDefault="00F31A2D"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r>
      <w:r w:rsidRPr="005442AE">
        <w:rPr>
          <w:rFonts w:ascii="Times New Roman" w:hAnsi="Times New Roman" w:cs="Times New Roman"/>
          <w:sz w:val="24"/>
          <w:szCs w:val="24"/>
          <w:lang w:val="en-US"/>
        </w:rPr>
        <w:tab/>
        <w:t>8.3.2</w:t>
      </w:r>
      <w:r w:rsidR="00CE6C62" w:rsidRPr="005442AE">
        <w:rPr>
          <w:rFonts w:ascii="Times New Roman" w:hAnsi="Times New Roman" w:cs="Times New Roman"/>
          <w:sz w:val="24"/>
          <w:szCs w:val="24"/>
          <w:lang w:val="en-US"/>
        </w:rPr>
        <w:t xml:space="preserve"> Report the three largest markets to which your company exports for determination of normal value</w:t>
      </w:r>
      <w:r w:rsidR="001A5B33" w:rsidRPr="005442AE">
        <w:rPr>
          <w:rFonts w:ascii="Times New Roman" w:hAnsi="Times New Roman" w:cs="Times New Roman"/>
          <w:sz w:val="24"/>
          <w:szCs w:val="24"/>
          <w:lang w:val="en-US"/>
        </w:rPr>
        <w:t xml:space="preserve">. </w:t>
      </w:r>
      <w:r w:rsidR="004A796C" w:rsidRPr="005442AE">
        <w:rPr>
          <w:rFonts w:ascii="Times New Roman" w:hAnsi="Times New Roman" w:cs="Times New Roman"/>
          <w:sz w:val="24"/>
          <w:szCs w:val="24"/>
          <w:lang w:val="en-US"/>
        </w:rPr>
        <w:t xml:space="preserve">If you choose to provide data concerning exports to other countries that are not </w:t>
      </w:r>
      <w:r w:rsidR="003F4FF1" w:rsidRPr="005442AE">
        <w:rPr>
          <w:rFonts w:ascii="Times New Roman" w:hAnsi="Times New Roman" w:cs="Times New Roman"/>
          <w:sz w:val="24"/>
          <w:szCs w:val="24"/>
          <w:lang w:val="en-US"/>
        </w:rPr>
        <w:t>among</w:t>
      </w:r>
      <w:r w:rsidR="004A796C" w:rsidRPr="005442AE">
        <w:rPr>
          <w:rFonts w:ascii="Times New Roman" w:hAnsi="Times New Roman" w:cs="Times New Roman"/>
          <w:sz w:val="24"/>
          <w:szCs w:val="24"/>
          <w:lang w:val="en-US"/>
        </w:rPr>
        <w:t xml:space="preserve"> the top three largest exporting markets, indicate your choice and justify it in details.</w:t>
      </w:r>
    </w:p>
    <w:p w:rsidR="003F4FF1" w:rsidRPr="005442AE" w:rsidRDefault="003F4FF1"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8.4 Records of Sales Returns in the Domestic Market and</w:t>
      </w:r>
      <w:r w:rsidR="009E789B" w:rsidRPr="005442AE">
        <w:rPr>
          <w:rFonts w:ascii="Times New Roman" w:hAnsi="Times New Roman" w:cs="Times New Roman"/>
          <w:b/>
          <w:sz w:val="24"/>
          <w:szCs w:val="24"/>
          <w:lang w:val="en-US"/>
        </w:rPr>
        <w:t xml:space="preserve"> in Exports to Third-Country</w:t>
      </w:r>
      <w:r w:rsidR="009E789B" w:rsidRPr="005442AE">
        <w:rPr>
          <w:rFonts w:ascii="Times New Roman" w:hAnsi="Times New Roman" w:cs="Times New Roman"/>
          <w:sz w:val="24"/>
          <w:szCs w:val="24"/>
          <w:lang w:val="en-US"/>
        </w:rPr>
        <w:t xml:space="preserve"> </w:t>
      </w:r>
      <w:r w:rsidR="009E789B" w:rsidRPr="005442AE">
        <w:rPr>
          <w:rFonts w:ascii="Times New Roman" w:hAnsi="Times New Roman" w:cs="Times New Roman"/>
          <w:b/>
          <w:sz w:val="24"/>
          <w:szCs w:val="24"/>
          <w:lang w:val="en-US"/>
        </w:rPr>
        <w:t>Markets</w:t>
      </w:r>
    </w:p>
    <w:p w:rsidR="000A6ED7"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8.4.1 Describe, in details, how the information related to returns of sales in the domestic market, of exports to third-country markets and of exports to Brazil are recorded.</w:t>
      </w:r>
    </w:p>
    <w:p w:rsidR="003B0429"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8.4.2 Explicitly specify if the data reported in the </w:t>
      </w:r>
      <w:r w:rsidR="00356A41" w:rsidRPr="005442AE">
        <w:rPr>
          <w:rFonts w:ascii="Times New Roman" w:hAnsi="Times New Roman" w:cs="Times New Roman"/>
          <w:sz w:val="24"/>
          <w:szCs w:val="24"/>
          <w:lang w:val="en-US"/>
        </w:rPr>
        <w:t>Appendices</w:t>
      </w:r>
      <w:r w:rsidR="00940020" w:rsidRPr="005442AE">
        <w:rPr>
          <w:rFonts w:ascii="Times New Roman" w:hAnsi="Times New Roman" w:cs="Times New Roman"/>
          <w:sz w:val="24"/>
          <w:szCs w:val="24"/>
          <w:lang w:val="en-US"/>
        </w:rPr>
        <w:t xml:space="preserve"> have been discounted with ​​return values</w:t>
      </w:r>
      <w:r w:rsidRPr="005442AE">
        <w:rPr>
          <w:rFonts w:ascii="Times New Roman" w:hAnsi="Times New Roman" w:cs="Times New Roman"/>
          <w:sz w:val="24"/>
          <w:szCs w:val="24"/>
          <w:lang w:val="en-US"/>
        </w:rPr>
        <w:t>.</w:t>
      </w:r>
    </w:p>
    <w:p w:rsidR="000A6ED7"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5442AE" w:rsidTr="0096624D">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Value (unit of measurement)</w:t>
            </w:r>
          </w:p>
        </w:tc>
        <w:tc>
          <w:tcPr>
            <w:tcW w:w="3296"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Volume (unit of measurement)</w:t>
            </w:r>
          </w:p>
        </w:tc>
      </w:tr>
      <w:tr w:rsidR="0096624D" w:rsidRPr="00343607" w:rsidTr="0096624D">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Sales in the Domestic Market</w:t>
            </w: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rsidR="0096624D" w:rsidRPr="005442AE" w:rsidRDefault="0096624D" w:rsidP="0096624D">
            <w:pPr>
              <w:jc w:val="center"/>
              <w:rPr>
                <w:rFonts w:ascii="Times New Roman" w:hAnsi="Times New Roman" w:cs="Times New Roman"/>
                <w:sz w:val="24"/>
                <w:szCs w:val="24"/>
                <w:lang w:val="en-US"/>
              </w:rPr>
            </w:pPr>
          </w:p>
        </w:tc>
      </w:tr>
      <w:tr w:rsidR="0096624D" w:rsidRPr="00343607" w:rsidTr="0096624D">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Exports to a Third-Country Market</w:t>
            </w: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rsidR="0096624D" w:rsidRPr="005442AE" w:rsidRDefault="0096624D" w:rsidP="0096624D">
            <w:pPr>
              <w:jc w:val="center"/>
              <w:rPr>
                <w:rFonts w:ascii="Times New Roman" w:hAnsi="Times New Roman" w:cs="Times New Roman"/>
                <w:sz w:val="24"/>
                <w:szCs w:val="24"/>
                <w:lang w:val="en-US"/>
              </w:rPr>
            </w:pPr>
          </w:p>
        </w:tc>
      </w:tr>
      <w:tr w:rsidR="0096624D" w:rsidRPr="005442AE" w:rsidTr="0096624D">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Exports to Brazil</w:t>
            </w: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rsidR="0096624D" w:rsidRPr="005442AE" w:rsidRDefault="0096624D" w:rsidP="0096624D">
            <w:pPr>
              <w:jc w:val="center"/>
              <w:rPr>
                <w:rFonts w:ascii="Times New Roman" w:hAnsi="Times New Roman" w:cs="Times New Roman"/>
                <w:sz w:val="24"/>
                <w:szCs w:val="24"/>
                <w:lang w:val="en-US"/>
              </w:rPr>
            </w:pPr>
          </w:p>
        </w:tc>
      </w:tr>
    </w:tbl>
    <w:p w:rsidR="000A6ED7" w:rsidRPr="005442AE" w:rsidRDefault="000A6ED7" w:rsidP="00A63308">
      <w:pPr>
        <w:jc w:val="both"/>
        <w:rPr>
          <w:rFonts w:ascii="Times New Roman" w:hAnsi="Times New Roman" w:cs="Times New Roman"/>
          <w:sz w:val="24"/>
          <w:szCs w:val="24"/>
          <w:lang w:val="en-US"/>
        </w:rPr>
      </w:pPr>
    </w:p>
    <w:p w:rsidR="0096624D" w:rsidRPr="005442AE" w:rsidRDefault="0096624D" w:rsidP="0096624D">
      <w:pPr>
        <w:ind w:left="360" w:hanging="360"/>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82816" behindDoc="0" locked="0" layoutInCell="1" allowOverlap="1" wp14:anchorId="23C21DBC" wp14:editId="68FB8013">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6A50895"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" filled="f" strokecolor="black [1600]"/>
            </w:pict>
          </mc:Fallback>
        </mc:AlternateContent>
      </w:r>
    </w:p>
    <w:p w:rsidR="003A4120" w:rsidRPr="005442AE" w:rsidRDefault="003A4120" w:rsidP="003A4120">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“Distribution and Sales Processes” section above.  </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96624D" w:rsidRPr="005442AE" w:rsidRDefault="0096624D" w:rsidP="00A63308">
      <w:pPr>
        <w:jc w:val="both"/>
        <w:rPr>
          <w:rFonts w:ascii="Times New Roman" w:hAnsi="Times New Roman" w:cs="Times New Roman"/>
          <w:color w:val="FF0000"/>
          <w:sz w:val="24"/>
          <w:szCs w:val="24"/>
          <w:lang w:val="en-US"/>
        </w:rPr>
      </w:pPr>
    </w:p>
    <w:p w:rsidR="003A4120" w:rsidRPr="005442AE" w:rsidRDefault="003A4120">
      <w:pPr>
        <w:rPr>
          <w:rFonts w:ascii="Times New Roman" w:hAnsi="Times New Roman" w:cs="Times New Roman"/>
          <w:b/>
          <w:sz w:val="24"/>
          <w:szCs w:val="24"/>
          <w:lang w:val="en-US"/>
        </w:rPr>
      </w:pPr>
      <w:r w:rsidRPr="005442AE">
        <w:rPr>
          <w:rFonts w:ascii="Times New Roman" w:hAnsi="Times New Roman" w:cs="Times New Roman"/>
          <w:b/>
          <w:sz w:val="24"/>
          <w:szCs w:val="24"/>
          <w:lang w:val="en-US"/>
        </w:rPr>
        <w:br w:type="page"/>
      </w:r>
    </w:p>
    <w:p w:rsidR="00A63308" w:rsidRPr="005442AE" w:rsidRDefault="00A63308" w:rsidP="00A63308">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63360" behindDoc="0" locked="0" layoutInCell="1" allowOverlap="1" wp14:anchorId="136D3D62" wp14:editId="60D8A254">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0DEF4D" id="Retângulo 6" o:spid="_x0000_s1026" style="position:absolute;margin-left:1pt;margin-top:-9.15pt;width:429.15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" filled="f"/>
            </w:pict>
          </mc:Fallback>
        </mc:AlternateContent>
      </w:r>
      <w:r w:rsidRPr="005442AE">
        <w:rPr>
          <w:rFonts w:ascii="Times New Roman" w:hAnsi="Times New Roman" w:cs="Times New Roman"/>
          <w:b/>
          <w:sz w:val="24"/>
          <w:szCs w:val="24"/>
          <w:lang w:val="en-US"/>
        </w:rPr>
        <w:t>V – DETERMINATION OF NORMAL VALUE</w:t>
      </w:r>
    </w:p>
    <w:p w:rsidR="00A63308" w:rsidRPr="005442AE" w:rsidRDefault="00A63308" w:rsidP="00A63308">
      <w:pPr>
        <w:jc w:val="both"/>
        <w:rPr>
          <w:rFonts w:ascii="Times New Roman" w:hAnsi="Times New Roman" w:cs="Times New Roman"/>
          <w:bCs/>
          <w:i/>
          <w:sz w:val="24"/>
          <w:szCs w:val="24"/>
          <w:lang w:val="en-US"/>
        </w:rPr>
      </w:pPr>
      <w:r w:rsidRPr="005442AE">
        <w:rPr>
          <w:rFonts w:ascii="Times New Roman" w:hAnsi="Times New Roman" w:cs="Times New Roman"/>
          <w:i/>
          <w:sz w:val="24"/>
          <w:szCs w:val="24"/>
          <w:lang w:val="en-US"/>
        </w:rPr>
        <w:t xml:space="preserve">The purpose of this section is to gather data to subsidize the Brazilian investigative authorities in the calculation of normal value of </w:t>
      </w:r>
      <w:r w:rsidR="001D2127" w:rsidRPr="005442AE">
        <w:rPr>
          <w:rFonts w:ascii="Times New Roman" w:hAnsi="Times New Roman" w:cs="Times New Roman"/>
          <w:i/>
          <w:sz w:val="24"/>
          <w:szCs w:val="24"/>
          <w:lang w:val="en-US"/>
        </w:rPr>
        <w:t xml:space="preserve">the like </w:t>
      </w:r>
      <w:r w:rsidRPr="005442AE">
        <w:rPr>
          <w:rFonts w:ascii="Times New Roman" w:hAnsi="Times New Roman" w:cs="Times New Roman"/>
          <w:i/>
          <w:sz w:val="24"/>
          <w:szCs w:val="24"/>
          <w:lang w:val="en-US"/>
        </w:rPr>
        <w:t xml:space="preserve">product. It is requested, thereby, that your company provides information </w:t>
      </w:r>
      <w:r w:rsidR="0028184E" w:rsidRPr="005442AE">
        <w:rPr>
          <w:rFonts w:ascii="Times New Roman" w:hAnsi="Times New Roman" w:cs="Times New Roman"/>
          <w:i/>
          <w:sz w:val="24"/>
          <w:szCs w:val="24"/>
          <w:lang w:val="en-US"/>
        </w:rPr>
        <w:t>about sales in the domestic market, exports to t</w:t>
      </w:r>
      <w:r w:rsidRPr="005442AE">
        <w:rPr>
          <w:rFonts w:ascii="Times New Roman" w:hAnsi="Times New Roman" w:cs="Times New Roman"/>
          <w:i/>
          <w:sz w:val="24"/>
          <w:szCs w:val="24"/>
          <w:lang w:val="en-US"/>
        </w:rPr>
        <w:t xml:space="preserve">hird-country </w:t>
      </w:r>
      <w:r w:rsidR="0028184E" w:rsidRPr="005442AE">
        <w:rPr>
          <w:rFonts w:ascii="Times New Roman" w:hAnsi="Times New Roman" w:cs="Times New Roman"/>
          <w:i/>
          <w:sz w:val="24"/>
          <w:szCs w:val="24"/>
          <w:lang w:val="en-US"/>
        </w:rPr>
        <w:t xml:space="preserve">markets </w:t>
      </w:r>
      <w:r w:rsidRPr="005442AE">
        <w:rPr>
          <w:rFonts w:ascii="Times New Roman" w:hAnsi="Times New Roman" w:cs="Times New Roman"/>
          <w:i/>
          <w:sz w:val="24"/>
          <w:szCs w:val="24"/>
          <w:lang w:val="en-US"/>
        </w:rPr>
        <w:t>and costs incurred by your company in product manufacturing, distribution and sales.</w:t>
      </w:r>
      <w:r w:rsidR="0041394A" w:rsidRPr="005442AE">
        <w:rPr>
          <w:lang w:val="en-US"/>
        </w:rPr>
        <w:t xml:space="preserve"> </w:t>
      </w:r>
      <w:r w:rsidR="0041394A" w:rsidRPr="005442AE">
        <w:rPr>
          <w:rFonts w:ascii="Times New Roman" w:hAnsi="Times New Roman" w:cs="Times New Roman"/>
          <w:i/>
          <w:sz w:val="24"/>
          <w:szCs w:val="24"/>
          <w:lang w:val="en-US"/>
        </w:rPr>
        <w:t>It is important that all available data be reported by the company.</w:t>
      </w:r>
      <w:r w:rsidRPr="005442AE">
        <w:rPr>
          <w:rFonts w:ascii="Times New Roman" w:hAnsi="Times New Roman" w:cs="Times New Roman"/>
          <w:i/>
          <w:sz w:val="24"/>
          <w:szCs w:val="24"/>
          <w:lang w:val="en-US"/>
        </w:rPr>
        <w:t xml:space="preserve"> </w:t>
      </w:r>
      <w:r w:rsidRPr="005442AE">
        <w:rPr>
          <w:rFonts w:ascii="Times New Roman" w:hAnsi="Times New Roman" w:cs="Times New Roman"/>
          <w:bCs/>
          <w:i/>
          <w:sz w:val="24"/>
          <w:szCs w:val="24"/>
          <w:lang w:val="en-US"/>
        </w:rPr>
        <w:t xml:space="preserve">It is recalled that the decisions will be based on the best information available if the data reported are considered inappropriate to the normal value calculation. </w:t>
      </w:r>
      <w:r w:rsidR="003C5720" w:rsidRPr="005442AE">
        <w:rPr>
          <w:rFonts w:ascii="Times New Roman" w:hAnsi="Times New Roman" w:cs="Times New Roman"/>
          <w:bCs/>
          <w:i/>
          <w:sz w:val="24"/>
          <w:szCs w:val="24"/>
          <w:lang w:val="en-US"/>
        </w:rPr>
        <w:t>The aggregation of r</w:t>
      </w:r>
      <w:r w:rsidRPr="005442AE">
        <w:rPr>
          <w:rFonts w:ascii="Times New Roman" w:hAnsi="Times New Roman" w:cs="Times New Roman"/>
          <w:bCs/>
          <w:i/>
          <w:sz w:val="24"/>
          <w:szCs w:val="24"/>
          <w:lang w:val="en-US"/>
        </w:rPr>
        <w:t xml:space="preserve">eported information must be reconciled with your accounting system and with the information reported in Appendix </w:t>
      </w:r>
      <w:r w:rsidR="008F1010" w:rsidRPr="005442AE">
        <w:rPr>
          <w:rFonts w:ascii="Times New Roman" w:hAnsi="Times New Roman" w:cs="Times New Roman"/>
          <w:bCs/>
          <w:i/>
          <w:sz w:val="24"/>
          <w:szCs w:val="24"/>
          <w:lang w:val="en-US"/>
        </w:rPr>
        <w:t>VIII</w:t>
      </w:r>
      <w:r w:rsidRPr="005442AE">
        <w:rPr>
          <w:rFonts w:ascii="Times New Roman" w:hAnsi="Times New Roman" w:cs="Times New Roman"/>
          <w:bCs/>
          <w:i/>
          <w:sz w:val="24"/>
          <w:szCs w:val="24"/>
          <w:lang w:val="en-US"/>
        </w:rPr>
        <w:t>.</w:t>
      </w:r>
    </w:p>
    <w:p w:rsidR="00A63308" w:rsidRPr="005442AE" w:rsidRDefault="00A63308" w:rsidP="00A63308">
      <w:pPr>
        <w:jc w:val="both"/>
        <w:rPr>
          <w:rFonts w:ascii="Times New Roman" w:hAnsi="Times New Roman" w:cs="Times New Roman"/>
          <w:sz w:val="24"/>
          <w:szCs w:val="24"/>
          <w:u w:val="single"/>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2336" behindDoc="0" locked="0" layoutInCell="1" allowOverlap="1" wp14:anchorId="71D86686" wp14:editId="15E2261B">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FA117D" id="Retângulo 5" o:spid="_x0000_s1026" style="position:absolute;margin-left:1.5pt;margin-top:18.8pt;width:48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" filled="f"/>
            </w:pict>
          </mc:Fallback>
        </mc:AlternateContent>
      </w:r>
    </w:p>
    <w:p w:rsidR="00A63308" w:rsidRPr="005442AE" w:rsidRDefault="00A63308" w:rsidP="00A63308">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Item A – </w:t>
      </w:r>
      <w:r w:rsidR="00EB4F27" w:rsidRPr="005442AE">
        <w:rPr>
          <w:rFonts w:ascii="Times New Roman" w:hAnsi="Times New Roman" w:cs="Times New Roman"/>
          <w:b/>
          <w:sz w:val="24"/>
          <w:szCs w:val="24"/>
          <w:lang w:val="en-US"/>
        </w:rPr>
        <w:t xml:space="preserve">Sales in the </w:t>
      </w:r>
      <w:r w:rsidRPr="005442AE">
        <w:rPr>
          <w:rFonts w:ascii="Times New Roman" w:hAnsi="Times New Roman" w:cs="Times New Roman"/>
          <w:b/>
          <w:sz w:val="24"/>
          <w:szCs w:val="24"/>
          <w:lang w:val="en-US"/>
        </w:rPr>
        <w:t>Domest</w:t>
      </w:r>
      <w:r w:rsidR="00EB4F27" w:rsidRPr="005442AE">
        <w:rPr>
          <w:rFonts w:ascii="Times New Roman" w:hAnsi="Times New Roman" w:cs="Times New Roman"/>
          <w:b/>
          <w:sz w:val="24"/>
          <w:szCs w:val="24"/>
          <w:lang w:val="en-US"/>
        </w:rPr>
        <w:t>ic Market, Exports to Third-Country Markets</w:t>
      </w:r>
    </w:p>
    <w:p w:rsidR="00A63308" w:rsidRPr="005442AE" w:rsidRDefault="00A63308" w:rsidP="00A63308">
      <w:pPr>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This item aims to instruct your company on how to record information about domestic market sales and third-country exports in Appendix V.</w:t>
      </w:r>
    </w:p>
    <w:p w:rsidR="00A63308" w:rsidRPr="005442AE" w:rsidRDefault="00A63308" w:rsidP="00A6330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A.1.</w:t>
      </w:r>
      <w:r w:rsidRPr="005442AE">
        <w:rPr>
          <w:rFonts w:ascii="Times New Roman" w:hAnsi="Times New Roman" w:cs="Times New Roman"/>
          <w:b/>
          <w:sz w:val="24"/>
          <w:szCs w:val="24"/>
          <w:lang w:val="en-US"/>
        </w:rPr>
        <w:tab/>
        <w:t>DOMESTIC MARKET SALES AND THIRD-COUNTRY EXPORTS RECORD</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A.1.1</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The submission of the available data relat</w:t>
      </w:r>
      <w:r w:rsidR="004232B9" w:rsidRPr="005442AE">
        <w:rPr>
          <w:rFonts w:ascii="Times New Roman" w:hAnsi="Times New Roman" w:cs="Times New Roman"/>
          <w:sz w:val="24"/>
          <w:szCs w:val="24"/>
          <w:lang w:val="en-US"/>
        </w:rPr>
        <w:t>ed</w:t>
      </w:r>
      <w:r w:rsidRPr="005442AE">
        <w:rPr>
          <w:rFonts w:ascii="Times New Roman" w:hAnsi="Times New Roman" w:cs="Times New Roman"/>
          <w:sz w:val="24"/>
          <w:szCs w:val="24"/>
          <w:lang w:val="en-US"/>
        </w:rPr>
        <w:t xml:space="preserve"> to domestic market sales – fields 1.0 to 37.0 - is mandatory, even when your company assesses that the reasons described under item 8.3.1 exist and justify not using the data within the scope of the present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A.1.2</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In case your company decides to provide </w:t>
      </w:r>
      <w:r w:rsidR="00C676BE" w:rsidRPr="005442AE">
        <w:rPr>
          <w:rFonts w:ascii="Times New Roman" w:hAnsi="Times New Roman" w:cs="Times New Roman"/>
          <w:sz w:val="24"/>
          <w:szCs w:val="24"/>
          <w:lang w:val="en-US"/>
        </w:rPr>
        <w:t xml:space="preserve">data about exports to </w:t>
      </w:r>
      <w:r w:rsidRPr="005442AE">
        <w:rPr>
          <w:rFonts w:ascii="Times New Roman" w:hAnsi="Times New Roman" w:cs="Times New Roman"/>
          <w:sz w:val="24"/>
          <w:szCs w:val="24"/>
          <w:lang w:val="en-US"/>
        </w:rPr>
        <w:t xml:space="preserve">third-country </w:t>
      </w:r>
      <w:r w:rsidR="00C676BE" w:rsidRPr="005442AE">
        <w:rPr>
          <w:rFonts w:ascii="Times New Roman" w:hAnsi="Times New Roman" w:cs="Times New Roman"/>
          <w:sz w:val="24"/>
          <w:szCs w:val="24"/>
          <w:lang w:val="en-US"/>
        </w:rPr>
        <w:t>markets</w:t>
      </w:r>
      <w:r w:rsidRPr="005442AE">
        <w:rPr>
          <w:rFonts w:ascii="Times New Roman" w:hAnsi="Times New Roman" w:cs="Times New Roman"/>
          <w:sz w:val="24"/>
          <w:szCs w:val="24"/>
          <w:lang w:val="en-US"/>
        </w:rPr>
        <w:t>, it is requested that you fill fields 38.0 to 45.0</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A.1.3</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Data reported must refer to P5.</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A.1.4</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w:t>
      </w:r>
      <w:r w:rsidR="008F1010" w:rsidRPr="005442AE">
        <w:rPr>
          <w:rFonts w:ascii="Times New Roman" w:hAnsi="Times New Roman" w:cs="Times New Roman"/>
          <w:sz w:val="24"/>
          <w:szCs w:val="24"/>
          <w:lang w:val="en-US"/>
        </w:rPr>
        <w:t xml:space="preserve">Appendix V </w:t>
      </w:r>
      <w:r w:rsidR="00C676BE" w:rsidRPr="005442AE">
        <w:rPr>
          <w:rFonts w:ascii="Times New Roman" w:hAnsi="Times New Roman" w:cs="Times New Roman"/>
          <w:sz w:val="24"/>
          <w:szCs w:val="24"/>
          <w:lang w:val="en-US"/>
        </w:rPr>
        <w:t>fields description:</w:t>
      </w:r>
    </w:p>
    <w:p w:rsidR="00A63308" w:rsidRPr="005442AE" w:rsidRDefault="00A63308" w:rsidP="00A63308">
      <w:pPr>
        <w:pStyle w:val="Default"/>
        <w:jc w:val="both"/>
        <w:rPr>
          <w:b/>
          <w:bCs/>
          <w:lang w:val="en-US"/>
        </w:rPr>
      </w:pPr>
    </w:p>
    <w:p w:rsidR="00A63308" w:rsidRPr="005442AE" w:rsidRDefault="00A63308" w:rsidP="00A63308">
      <w:pPr>
        <w:pStyle w:val="Default"/>
        <w:jc w:val="both"/>
        <w:rPr>
          <w:lang w:val="en-US"/>
        </w:rPr>
      </w:pPr>
      <w:r w:rsidRPr="005442AE">
        <w:rPr>
          <w:b/>
          <w:bCs/>
          <w:lang w:val="en-US"/>
        </w:rPr>
        <w:t xml:space="preserve">FIELD NUMBER 1.0: </w:t>
      </w:r>
      <w:r w:rsidR="00315185" w:rsidRPr="005442AE">
        <w:rPr>
          <w:b/>
          <w:bCs/>
          <w:lang w:val="en-US"/>
        </w:rPr>
        <w:tab/>
      </w:r>
      <w:r w:rsidRPr="005442AE">
        <w:rPr>
          <w:b/>
          <w:bCs/>
          <w:lang w:val="en-US"/>
        </w:rPr>
        <w:t xml:space="preserve">Product Code </w:t>
      </w:r>
    </w:p>
    <w:p w:rsidR="00A63308" w:rsidRPr="005442AE" w:rsidRDefault="00A63308" w:rsidP="00A63308">
      <w:pPr>
        <w:pStyle w:val="Default"/>
        <w:jc w:val="both"/>
        <w:rPr>
          <w:lang w:val="en-US"/>
        </w:rPr>
      </w:pPr>
    </w:p>
    <w:p w:rsidR="00A63308" w:rsidRPr="005442AE" w:rsidRDefault="00A63308" w:rsidP="00A63308">
      <w:pPr>
        <w:pStyle w:val="Default"/>
        <w:jc w:val="both"/>
        <w:rPr>
          <w:lang w:val="en-US"/>
        </w:rPr>
      </w:pPr>
      <w:r w:rsidRPr="005442AE">
        <w:rPr>
          <w:lang w:val="en-US"/>
        </w:rPr>
        <w:t>Field Name:</w:t>
      </w:r>
      <w:r w:rsidRPr="005442AE">
        <w:rPr>
          <w:lang w:val="en-US"/>
        </w:rPr>
        <w:tab/>
        <w:t>DCODPROD</w:t>
      </w:r>
    </w:p>
    <w:p w:rsidR="00A63308" w:rsidRPr="005442AE" w:rsidRDefault="00A63308" w:rsidP="00A63308">
      <w:pPr>
        <w:pStyle w:val="Default"/>
        <w:jc w:val="both"/>
        <w:rPr>
          <w:lang w:val="en-US"/>
        </w:rPr>
      </w:pP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commercial product code assigned by your company in the normal course of business to the </w:t>
      </w:r>
      <w:r w:rsidR="00D46D03" w:rsidRPr="005442AE">
        <w:rPr>
          <w:rFonts w:ascii="Times New Roman" w:hAnsi="Times New Roman" w:cs="Times New Roman"/>
          <w:sz w:val="24"/>
          <w:szCs w:val="24"/>
          <w:lang w:val="en-US"/>
        </w:rPr>
        <w:t xml:space="preserve">like </w:t>
      </w:r>
      <w:r w:rsidRPr="005442AE">
        <w:rPr>
          <w:rFonts w:ascii="Times New Roman" w:hAnsi="Times New Roman" w:cs="Times New Roman"/>
          <w:sz w:val="24"/>
          <w:szCs w:val="24"/>
          <w:lang w:val="en-US"/>
        </w:rPr>
        <w:t>product.</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the product code should be the one reported under item 5 from section III (product and production process)</w:t>
      </w:r>
      <w:r w:rsidR="00C676BE" w:rsidRPr="005442AE">
        <w:rPr>
          <w:rFonts w:ascii="Times New Roman" w:hAnsi="Times New Roman" w:cs="Times New Roman"/>
          <w:sz w:val="24"/>
          <w:szCs w:val="24"/>
          <w:lang w:val="en-US"/>
        </w:rPr>
        <w:t>.</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2.0: </w:t>
      </w:r>
      <w:r w:rsidR="00315185" w:rsidRPr="005442AE">
        <w:rPr>
          <w:rFonts w:ascii="Times New Roman" w:hAnsi="Times New Roman" w:cs="Times New Roman"/>
          <w:b/>
          <w:bCs/>
          <w:sz w:val="24"/>
          <w:szCs w:val="24"/>
          <w:lang w:val="en-US"/>
        </w:rPr>
        <w:tab/>
      </w:r>
      <w:r w:rsidR="00C676BE" w:rsidRPr="005442AE">
        <w:rPr>
          <w:rFonts w:ascii="Times New Roman" w:hAnsi="Times New Roman" w:cs="Times New Roman"/>
          <w:b/>
          <w:bCs/>
          <w:sz w:val="24"/>
          <w:szCs w:val="24"/>
          <w:lang w:val="en-US"/>
        </w:rPr>
        <w:t xml:space="preserve">Product </w:t>
      </w:r>
      <w:r w:rsidRPr="005442AE">
        <w:rPr>
          <w:rFonts w:ascii="Times New Roman" w:hAnsi="Times New Roman" w:cs="Times New Roman"/>
          <w:b/>
          <w:bCs/>
          <w:sz w:val="24"/>
          <w:szCs w:val="24"/>
          <w:lang w:val="en-US"/>
        </w:rPr>
        <w:t xml:space="preserve">Identification </w:t>
      </w:r>
      <w:r w:rsidR="00C676BE" w:rsidRPr="005442AE">
        <w:rPr>
          <w:rFonts w:ascii="Times New Roman" w:hAnsi="Times New Roman" w:cs="Times New Roman"/>
          <w:b/>
          <w:bCs/>
          <w:sz w:val="24"/>
          <w:szCs w:val="24"/>
          <w:lang w:val="en-US"/>
        </w:rPr>
        <w:t>C</w:t>
      </w:r>
      <w:r w:rsidRPr="005442AE">
        <w:rPr>
          <w:rFonts w:ascii="Times New Roman" w:hAnsi="Times New Roman" w:cs="Times New Roman"/>
          <w:b/>
          <w:bCs/>
          <w:sz w:val="24"/>
          <w:szCs w:val="24"/>
          <w:lang w:val="en-US"/>
        </w:rPr>
        <w:t xml:space="preserve">ode </w:t>
      </w:r>
    </w:p>
    <w:p w:rsidR="00A63308" w:rsidRPr="005442AE" w:rsidRDefault="00A63308" w:rsidP="00782AE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DCODIP</w:t>
      </w:r>
    </w:p>
    <w:p w:rsidR="00782AEF" w:rsidRPr="005442AE" w:rsidRDefault="00782AEF" w:rsidP="00F8223F">
      <w:pPr>
        <w:widowControl w:val="0"/>
        <w:spacing w:after="0" w:line="240" w:lineRule="auto"/>
        <w:jc w:val="both"/>
        <w:rPr>
          <w:rFonts w:ascii="Times New Roman" w:eastAsia="Times New Roman" w:hAnsi="Times New Roman" w:cs="Times New Roman"/>
          <w:b/>
          <w:snapToGrid w:val="0"/>
          <w:sz w:val="24"/>
          <w:szCs w:val="24"/>
          <w:lang w:val="en-US" w:eastAsia="pt-BR"/>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identification code of products in accordance </w:t>
      </w:r>
      <w:r w:rsidR="00C676BE"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the characteristics reported under </w:t>
      </w:r>
      <w:r w:rsidR="00C532A0" w:rsidRPr="005442AE">
        <w:rPr>
          <w:rFonts w:ascii="Times New Roman" w:hAnsi="Times New Roman" w:cs="Times New Roman"/>
          <w:sz w:val="24"/>
          <w:szCs w:val="24"/>
          <w:lang w:val="en-US"/>
        </w:rPr>
        <w:t xml:space="preserve">item 5 </w:t>
      </w:r>
      <w:r w:rsidR="00C676BE" w:rsidRPr="005442AE">
        <w:rPr>
          <w:rFonts w:ascii="Times New Roman" w:hAnsi="Times New Roman" w:cs="Times New Roman"/>
          <w:sz w:val="24"/>
          <w:szCs w:val="24"/>
          <w:lang w:val="en-US"/>
        </w:rPr>
        <w:t>section</w:t>
      </w:r>
      <w:r w:rsidRPr="005442AE">
        <w:rPr>
          <w:rFonts w:ascii="Times New Roman" w:hAnsi="Times New Roman" w:cs="Times New Roman"/>
          <w:sz w:val="24"/>
          <w:szCs w:val="24"/>
          <w:lang w:val="en-US"/>
        </w:rPr>
        <w:t xml:space="preserve"> </w:t>
      </w:r>
      <w:r w:rsidR="00C532A0" w:rsidRPr="005442AE">
        <w:rPr>
          <w:rFonts w:ascii="Times New Roman" w:hAnsi="Times New Roman" w:cs="Times New Roman"/>
          <w:sz w:val="24"/>
          <w:szCs w:val="24"/>
          <w:lang w:val="en-US"/>
        </w:rPr>
        <w:t xml:space="preserve">III </w:t>
      </w:r>
      <w:r w:rsidRPr="005442AE">
        <w:rPr>
          <w:rFonts w:ascii="Times New Roman" w:hAnsi="Times New Roman" w:cs="Times New Roman"/>
          <w:sz w:val="24"/>
          <w:szCs w:val="24"/>
          <w:lang w:val="en-US"/>
        </w:rPr>
        <w:t>(product and production process)</w:t>
      </w:r>
      <w:r w:rsidR="00C676BE" w:rsidRPr="005442AE">
        <w:rPr>
          <w:rFonts w:ascii="Times New Roman" w:hAnsi="Times New Roman" w:cs="Times New Roman"/>
          <w:sz w:val="24"/>
          <w:szCs w:val="24"/>
          <w:lang w:val="en-US"/>
        </w:rPr>
        <w: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Narrative: </w:t>
      </w:r>
      <w:r w:rsidRPr="005442AE">
        <w:rPr>
          <w:rFonts w:ascii="Times New Roman" w:hAnsi="Times New Roman" w:cs="Times New Roman"/>
          <w:sz w:val="24"/>
          <w:szCs w:val="24"/>
          <w:lang w:val="en-US"/>
        </w:rPr>
        <w:tab/>
        <w:t>the DCODIP is represented by an alphanumeric code that reflects the product</w:t>
      </w:r>
      <w:r w:rsidR="00C676BE"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characteristics, registering, in descending order, the importance of each one, starting </w:t>
      </w:r>
      <w:r w:rsidR="00E43746" w:rsidRPr="005442AE">
        <w:rPr>
          <w:rFonts w:ascii="Times New Roman" w:hAnsi="Times New Roman" w:cs="Times New Roman"/>
          <w:sz w:val="24"/>
          <w:szCs w:val="24"/>
          <w:lang w:val="en-US"/>
        </w:rPr>
        <w:t>from</w:t>
      </w:r>
      <w:r w:rsidRPr="005442AE">
        <w:rPr>
          <w:rFonts w:ascii="Times New Roman" w:hAnsi="Times New Roman" w:cs="Times New Roman"/>
          <w:sz w:val="24"/>
          <w:szCs w:val="24"/>
          <w:lang w:val="en-US"/>
        </w:rPr>
        <w:t xml:space="preserve"> the most relevant. </w:t>
      </w:r>
    </w:p>
    <w:p w:rsidR="00A63308" w:rsidRPr="005442AE" w:rsidRDefault="00A63308" w:rsidP="00D5041D">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3.0: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Number</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DFAT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reference number assigned to the invoice in your accounting system.</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the invoice numbering system that originated a sale reported in this data file. Indicate the existence of a </w:t>
      </w:r>
      <w:r w:rsidR="00E43746" w:rsidRPr="005442AE">
        <w:rPr>
          <w:rFonts w:ascii="Times New Roman" w:hAnsi="Times New Roman" w:cs="Times New Roman"/>
          <w:sz w:val="24"/>
          <w:szCs w:val="24"/>
          <w:lang w:val="en-US"/>
        </w:rPr>
        <w:t>numerical sequence</w:t>
      </w:r>
      <w:r w:rsidRPr="005442AE">
        <w:rPr>
          <w:rFonts w:ascii="Times New Roman" w:hAnsi="Times New Roman" w:cs="Times New Roman"/>
          <w:sz w:val="24"/>
          <w:szCs w:val="24"/>
          <w:lang w:val="en-US"/>
        </w:rPr>
        <w:t xml:space="preserve"> or any other coding system, in which case you should provide the description of each component of the code.</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Date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DDATAFAT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cs="Times New Roman"/>
          <w:bCs/>
          <w:sz w:val="24"/>
          <w:szCs w:val="24"/>
          <w:lang w:val="en-US"/>
        </w:rPr>
        <w:t>invoice date</w:t>
      </w:r>
      <w:r w:rsidR="00E43746" w:rsidRPr="005442AE">
        <w:rPr>
          <w:rFonts w:ascii="Times New Roman" w:hAnsi="Times New Roman" w:cs="Times New Roman"/>
          <w:bCs/>
          <w:sz w:val="24"/>
          <w:szCs w:val="24"/>
          <w:lang w:val="en-US"/>
        </w:rPr>
        <w:t>.</w:t>
      </w:r>
    </w:p>
    <w:p w:rsidR="00A63308" w:rsidRPr="005442AE" w:rsidRDefault="00A63308" w:rsidP="00A63308">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the date must be submitted in </w:t>
      </w:r>
      <w:r w:rsidR="00E43746"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E43746" w:rsidRPr="005442AE">
        <w:rPr>
          <w:rFonts w:ascii="Times New Roman" w:hAnsi="Times New Roman" w:cs="Times New Roman"/>
          <w:sz w:val="24"/>
          <w:szCs w:val="24"/>
          <w:lang w:val="en-US"/>
        </w:rPr>
        <w:t>.</w:t>
      </w:r>
    </w:p>
    <w:p w:rsidR="00A63308" w:rsidRPr="005442AE" w:rsidRDefault="00A63308" w:rsidP="00D5041D">
      <w:pPr>
        <w:spacing w:after="0"/>
        <w:jc w:val="both"/>
        <w:rPr>
          <w:rFonts w:ascii="Times New Roman" w:hAnsi="Times New Roman" w:cs="Times New Roman"/>
          <w:b/>
          <w:bCs/>
          <w:sz w:val="24"/>
          <w:szCs w:val="24"/>
          <w:lang w:val="en-US"/>
        </w:rPr>
      </w:pP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4.1: </w:t>
      </w:r>
      <w:r w:rsidRPr="005442AE">
        <w:rPr>
          <w:rFonts w:ascii="Times New Roman" w:hAnsi="Times New Roman" w:cs="Times New Roman"/>
          <w:b/>
          <w:bCs/>
          <w:sz w:val="24"/>
          <w:szCs w:val="24"/>
          <w:lang w:val="en-US"/>
        </w:rPr>
        <w:tab/>
        <w:t>Date of Sale</w:t>
      </w: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DVENDT</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sz w:val="24"/>
          <w:szCs w:val="24"/>
          <w:lang w:val="en-US"/>
        </w:rPr>
        <w:t xml:space="preserve">date (for example, the date of the contract or the invoice date) selected to be </w:t>
      </w:r>
      <w:r w:rsidRPr="005442AE">
        <w:rPr>
          <w:rFonts w:ascii="Times New Roman" w:hAnsi="Times New Roman" w:cs="Times New Roman"/>
          <w:sz w:val="24"/>
          <w:szCs w:val="24"/>
          <w:lang w:val="en-US"/>
        </w:rPr>
        <w:t xml:space="preserve">the date of sale for your sales in the comparison market. In case you use dates that vary according to the type of transaction (for instance, </w:t>
      </w:r>
      <w:r w:rsidRPr="005442AE">
        <w:rPr>
          <w:rFonts w:ascii="Times New Roman" w:hAnsi="Times New Roman"/>
          <w:sz w:val="24"/>
          <w:szCs w:val="24"/>
          <w:lang w:val="en-US"/>
        </w:rPr>
        <w:t xml:space="preserve">in some transactions you use the date of the contract, while in others you use the invoice date), </w:t>
      </w:r>
      <w:r w:rsidRPr="005442AE">
        <w:rPr>
          <w:rFonts w:ascii="Times New Roman" w:hAnsi="Times New Roman" w:cs="Times New Roman"/>
          <w:sz w:val="24"/>
          <w:szCs w:val="24"/>
          <w:lang w:val="en-US"/>
        </w:rPr>
        <w:t>you must create a field to relate the date with the type of transaction (ex. CONT for contracts, FAT for invoices). In case your company uses other ways to determinate the date of sale, justify and explain.</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The date must be submitted in the DD/MM/YYYY format</w:t>
      </w:r>
    </w:p>
    <w:p w:rsidR="0063530B" w:rsidRPr="005442AE" w:rsidRDefault="0063530B" w:rsidP="0063530B">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In general, the date of sale is the invoice date. However, in long terms contracts, the date of sale can be, for instance, the contract date. The date of sale </w:t>
      </w:r>
      <w:r w:rsidRPr="005442AE">
        <w:rPr>
          <w:rFonts w:ascii="Times New Roman" w:hAnsi="Times New Roman" w:cs="Times New Roman"/>
          <w:bCs/>
          <w:sz w:val="24"/>
          <w:szCs w:val="24"/>
          <w:lang w:val="en-US"/>
        </w:rPr>
        <w:t xml:space="preserve">must be no later than </w:t>
      </w:r>
      <w:r w:rsidRPr="005442AE">
        <w:rPr>
          <w:rFonts w:ascii="Times New Roman" w:hAnsi="Times New Roman" w:cs="Times New Roman"/>
          <w:sz w:val="24"/>
          <w:szCs w:val="24"/>
          <w:lang w:val="en-US"/>
        </w:rPr>
        <w:t>the shipment date.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Date of </w:t>
      </w:r>
      <w:r w:rsidR="00756D6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hipment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DDATAEMB</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date of shipment from the factory or distribution warehouse to the customer</w:t>
      </w:r>
      <w:r w:rsidRPr="005442AE">
        <w:rPr>
          <w:rFonts w:ascii="Times New Roman" w:hAnsi="Times New Roman" w:cs="Times New Roman"/>
          <w:b/>
          <w:i/>
          <w:sz w:val="24"/>
          <w:szCs w:val="24"/>
          <w:lang w:val="en-US"/>
        </w:rPr>
        <w:t>.</w:t>
      </w:r>
      <w:r w:rsidRPr="005442AE">
        <w:rPr>
          <w:rFonts w:ascii="Times New Roman" w:hAnsi="Times New Roman" w:cs="Times New Roman"/>
          <w:sz w:val="24"/>
          <w:szCs w:val="24"/>
          <w:lang w:val="en-US"/>
        </w:rPr>
        <w:t xml:space="preserve"> Distribution warehouse is, hereby, understood as</w:t>
      </w:r>
      <w:r w:rsidRPr="005442AE">
        <w:rPr>
          <w:rFonts w:ascii="Times New Roman" w:hAnsi="Times New Roman" w:cs="Times New Roman"/>
          <w:bCs/>
          <w:i/>
          <w:color w:val="FF0000"/>
          <w:sz w:val="24"/>
          <w:szCs w:val="24"/>
          <w:lang w:val="en-US"/>
        </w:rPr>
        <w:t xml:space="preserve"> </w:t>
      </w:r>
      <w:r w:rsidRPr="005442AE">
        <w:rPr>
          <w:rFonts w:ascii="Times New Roman" w:hAnsi="Times New Roman" w:cs="Times New Roman"/>
          <w:bCs/>
          <w:sz w:val="24"/>
          <w:szCs w:val="24"/>
          <w:lang w:val="en-US"/>
        </w:rPr>
        <w:t xml:space="preserve">any other stockpile, warehouse or storage that is not situated by </w:t>
      </w:r>
      <w:r w:rsidR="00DE1635" w:rsidRPr="005442AE">
        <w:rPr>
          <w:rFonts w:ascii="Times New Roman" w:hAnsi="Times New Roman" w:cs="Times New Roman"/>
          <w:bCs/>
          <w:sz w:val="24"/>
          <w:szCs w:val="24"/>
          <w:lang w:val="en-US"/>
        </w:rPr>
        <w:t xml:space="preserve">your </w:t>
      </w:r>
      <w:r w:rsidRPr="005442AE">
        <w:rPr>
          <w:rFonts w:ascii="Times New Roman" w:hAnsi="Times New Roman" w:cs="Times New Roman"/>
          <w:bCs/>
          <w:sz w:val="24"/>
          <w:szCs w:val="24"/>
          <w:lang w:val="en-US"/>
        </w:rPr>
        <w:t xml:space="preserve">company’s factory. </w:t>
      </w:r>
    </w:p>
    <w:p w:rsidR="00A63308" w:rsidRPr="005442AE" w:rsidRDefault="00A63308" w:rsidP="00A63308">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the date must be submitted in </w:t>
      </w:r>
      <w:r w:rsidR="00DE163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DE1635" w:rsidRPr="005442AE">
        <w:rPr>
          <w:rFonts w:ascii="Times New Roman" w:hAnsi="Times New Roman" w:cs="Times New Roman"/>
          <w:sz w:val="24"/>
          <w:szCs w:val="24"/>
          <w:lang w:val="en-US"/>
        </w:rPr>
        <w:t>.</w:t>
      </w:r>
    </w:p>
    <w:p w:rsidR="00A63308" w:rsidRPr="005442AE" w:rsidRDefault="00A63308" w:rsidP="00A63308">
      <w:pPr>
        <w:pStyle w:val="Default"/>
        <w:jc w:val="both"/>
        <w:rPr>
          <w:b/>
          <w:bCs/>
          <w:lang w:val="en-US"/>
        </w:rPr>
      </w:pPr>
    </w:p>
    <w:p w:rsidR="00A63308" w:rsidRPr="005442AE" w:rsidRDefault="00A63308" w:rsidP="00A63308">
      <w:pPr>
        <w:pStyle w:val="Default"/>
        <w:jc w:val="both"/>
        <w:rPr>
          <w:u w:val="single"/>
          <w:lang w:val="en-US"/>
        </w:rPr>
      </w:pPr>
      <w:r w:rsidRPr="005442AE">
        <w:rPr>
          <w:b/>
          <w:bCs/>
          <w:lang w:val="en-US"/>
        </w:rPr>
        <w:t xml:space="preserve">FIELD NUMBER 6.0: </w:t>
      </w:r>
      <w:r w:rsidR="00315185" w:rsidRPr="005442AE">
        <w:rPr>
          <w:b/>
          <w:bCs/>
          <w:lang w:val="en-US"/>
        </w:rPr>
        <w:tab/>
      </w:r>
      <w:r w:rsidRPr="005442AE">
        <w:rPr>
          <w:b/>
          <w:bCs/>
          <w:lang w:val="en-US"/>
        </w:rPr>
        <w:t xml:space="preserve">Customer Code </w:t>
      </w:r>
    </w:p>
    <w:p w:rsidR="00A535FB" w:rsidRPr="005442AE" w:rsidRDefault="00A535FB" w:rsidP="00A535FB">
      <w:pPr>
        <w:spacing w:after="0" w:line="240" w:lineRule="auto"/>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DCLICOD</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name of the customer or the internal accounting code designating the customer</w:t>
      </w:r>
      <w:r w:rsidR="00DE1635" w:rsidRPr="005442AE">
        <w:rPr>
          <w:rFonts w:ascii="Times New Roman" w:hAnsi="Times New Roman" w:cs="Times New Roman"/>
          <w:sz w:val="24"/>
          <w:szCs w:val="24"/>
          <w:lang w:val="en-US"/>
        </w:rPr>
        <w:t>.</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provide a complete list of customer names and codes</w:t>
      </w:r>
      <w:r w:rsidR="00DE1635" w:rsidRPr="005442AE">
        <w:rPr>
          <w:rFonts w:ascii="Times New Roman" w:hAnsi="Times New Roman" w:cs="Times New Roman"/>
          <w:sz w:val="24"/>
          <w:szCs w:val="24"/>
          <w:lang w:val="en-US"/>
        </w:rPr>
        <w:t>, relating the codes with their</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corporate name.</w:t>
      </w:r>
    </w:p>
    <w:p w:rsidR="00BA207D" w:rsidRPr="005442AE" w:rsidRDefault="00BA207D" w:rsidP="0013617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6.1: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Name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DCLINOM</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corporate name of each customer.</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report the corporate name of all customers, whether </w:t>
      </w:r>
      <w:r w:rsidR="00DE1635" w:rsidRPr="005442AE">
        <w:rPr>
          <w:rFonts w:ascii="Times New Roman" w:hAnsi="Times New Roman" w:cs="Times New Roman"/>
          <w:sz w:val="24"/>
          <w:szCs w:val="24"/>
          <w:lang w:val="en-US"/>
        </w:rPr>
        <w:t>in</w:t>
      </w:r>
      <w:r w:rsidRPr="005442AE">
        <w:rPr>
          <w:rFonts w:ascii="Times New Roman" w:hAnsi="Times New Roman" w:cs="Times New Roman"/>
          <w:sz w:val="24"/>
          <w:szCs w:val="24"/>
          <w:lang w:val="en-US"/>
        </w:rPr>
        <w:t xml:space="preserve"> the domestic market or foreign market. </w:t>
      </w:r>
    </w:p>
    <w:p w:rsidR="00C11EFE" w:rsidRPr="005442AE" w:rsidRDefault="00C11EFE" w:rsidP="00D5041D">
      <w:pPr>
        <w:spacing w:after="0"/>
        <w:ind w:left="1410" w:hanging="141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7.0: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Relationship</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DRELCLI</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code designating whether the customer is affiliated. </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1 = Unaffiliated Customers </w:t>
      </w:r>
    </w:p>
    <w:p w:rsidR="00A63308" w:rsidRPr="005442AE" w:rsidRDefault="00A63308" w:rsidP="00A63308">
      <w:pPr>
        <w:spacing w:after="0" w:line="100" w:lineRule="atLeast"/>
        <w:ind w:left="708" w:firstLine="708"/>
        <w:jc w:val="both"/>
        <w:rPr>
          <w:rFonts w:ascii="Times New Roman" w:hAnsi="Times New Roman" w:cs="Times New Roman"/>
          <w:color w:val="FF0000"/>
          <w:sz w:val="24"/>
          <w:szCs w:val="24"/>
          <w:lang w:val="en-US"/>
        </w:rPr>
      </w:pPr>
      <w:r w:rsidRPr="005442AE">
        <w:rPr>
          <w:rFonts w:ascii="Times New Roman" w:hAnsi="Times New Roman" w:cs="Times New Roman"/>
          <w:color w:val="000000"/>
          <w:sz w:val="24"/>
          <w:szCs w:val="24"/>
          <w:lang w:val="en-US"/>
        </w:rPr>
        <w:t>2 = Unaffiliated</w:t>
      </w:r>
      <w:r w:rsidRPr="005442AE">
        <w:rPr>
          <w:rFonts w:ascii="Times New Roman" w:hAnsi="Times New Roman" w:cs="Times New Roman"/>
          <w:sz w:val="24"/>
          <w:szCs w:val="24"/>
          <w:lang w:val="en-US"/>
        </w:rPr>
        <w:t xml:space="preserve"> Resellers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Affiliated Customers</w:t>
      </w:r>
    </w:p>
    <w:p w:rsidR="00A63308" w:rsidRPr="005442AE" w:rsidRDefault="00A63308" w:rsidP="00A63308">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4 = Affiliated </w:t>
      </w:r>
      <w:r w:rsidRPr="005442AE">
        <w:rPr>
          <w:rFonts w:ascii="Times New Roman" w:hAnsi="Times New Roman" w:cs="Times New Roman"/>
          <w:sz w:val="24"/>
          <w:szCs w:val="24"/>
          <w:lang w:val="en-US"/>
        </w:rPr>
        <w:t>Resellers</w:t>
      </w:r>
    </w:p>
    <w:p w:rsidR="00A63308" w:rsidRPr="005442AE" w:rsidRDefault="00A63308" w:rsidP="00A63308">
      <w:pPr>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as previously noted, the definition of affiliated parties is under item 3.3</w:t>
      </w:r>
      <w:r w:rsidR="0069167F" w:rsidRPr="005442AE">
        <w:rPr>
          <w:rFonts w:ascii="Times New Roman" w:hAnsi="Times New Roman" w:cs="Times New Roman"/>
          <w:sz w:val="24"/>
          <w:szCs w:val="24"/>
          <w:lang w:val="en-US"/>
        </w:rPr>
        <w:t>.</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8.0: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Customer Category</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DCATCLI</w:t>
      </w:r>
    </w:p>
    <w:p w:rsidR="00A63308" w:rsidRPr="005442AE" w:rsidRDefault="00A63308" w:rsidP="00A63308">
      <w:pPr>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customer category</w:t>
      </w:r>
      <w:r w:rsidR="0069167F" w:rsidRPr="005442AE">
        <w:rPr>
          <w:rFonts w:ascii="Times New Roman" w:hAnsi="Times New Roman" w:cs="Times New Roman"/>
          <w:sz w:val="24"/>
          <w:szCs w:val="24"/>
          <w:lang w:val="en-US"/>
        </w:rPr>
        <w:t>.</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1 =</w:t>
      </w:r>
      <w:r w:rsidRPr="005442AE">
        <w:rPr>
          <w:rFonts w:ascii="Times New Roman" w:hAnsi="Times New Roman" w:cs="Times New Roman"/>
          <w:sz w:val="24"/>
          <w:szCs w:val="24"/>
          <w:lang w:val="en-US"/>
        </w:rPr>
        <w:t xml:space="preserve"> industrial user</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2 = </w:t>
      </w:r>
      <w:r w:rsidR="000678E5" w:rsidRPr="005442AE">
        <w:rPr>
          <w:rFonts w:ascii="Times New Roman" w:hAnsi="Times New Roman" w:cs="Times New Roman"/>
          <w:color w:val="000000"/>
          <w:sz w:val="24"/>
          <w:szCs w:val="24"/>
          <w:lang w:val="en-US"/>
        </w:rPr>
        <w:t>end-users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trading companies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 </w:t>
      </w:r>
      <w:r w:rsidRPr="005442AE">
        <w:rPr>
          <w:rFonts w:ascii="Times New Roman" w:hAnsi="Times New Roman" w:cs="Times New Roman"/>
          <w:sz w:val="24"/>
          <w:szCs w:val="24"/>
          <w:lang w:val="en-US"/>
        </w:rPr>
        <w:t>local distributors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5 = retailers</w:t>
      </w:r>
    </w:p>
    <w:p w:rsidR="00A63308" w:rsidRPr="005442AE" w:rsidRDefault="00A63308" w:rsidP="00A63308">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6 until n = </w:t>
      </w:r>
      <w:r w:rsidRPr="005442AE">
        <w:rPr>
          <w:rFonts w:ascii="Times New Roman" w:hAnsi="Times New Roman" w:cs="Times New Roman"/>
          <w:sz w:val="24"/>
          <w:szCs w:val="24"/>
          <w:lang w:val="en-US"/>
        </w:rPr>
        <w:t xml:space="preserve">specify additional categories </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identify any customers that have been classified in more than one customer category and explain the circumstances requiring such treatment.</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 xml:space="preserve">FIELD NUMBER </w:t>
      </w:r>
      <w:proofErr w:type="gramStart"/>
      <w:r w:rsidRPr="005442AE">
        <w:rPr>
          <w:rFonts w:ascii="Times New Roman" w:hAnsi="Times New Roman" w:cs="Times New Roman"/>
          <w:b/>
          <w:bCs/>
          <w:sz w:val="24"/>
          <w:szCs w:val="24"/>
          <w:lang w:val="en-US"/>
        </w:rPr>
        <w:t>9.(</w:t>
      </w:r>
      <w:proofErr w:type="gramEnd"/>
      <w:r w:rsidRPr="005442AE">
        <w:rPr>
          <w:rFonts w:ascii="Times New Roman" w:hAnsi="Times New Roman" w:cs="Times New Roman"/>
          <w:b/>
          <w:bCs/>
          <w:sz w:val="24"/>
          <w:szCs w:val="24"/>
          <w:lang w:val="en-US"/>
        </w:rPr>
        <w:t xml:space="preserve">1 until n): </w:t>
      </w:r>
      <w:r w:rsidR="00315185" w:rsidRPr="005442AE">
        <w:rPr>
          <w:rFonts w:ascii="Times New Roman" w:hAnsi="Times New Roman" w:cs="Times New Roman"/>
          <w:b/>
          <w:bCs/>
          <w:sz w:val="24"/>
          <w:szCs w:val="24"/>
          <w:lang w:val="en-US"/>
        </w:rPr>
        <w:tab/>
      </w:r>
      <w:r w:rsidR="00485863" w:rsidRPr="005442AE">
        <w:rPr>
          <w:rFonts w:ascii="Times New Roman" w:hAnsi="Times New Roman" w:cs="Times New Roman"/>
          <w:b/>
          <w:bCs/>
          <w:sz w:val="24"/>
          <w:szCs w:val="24"/>
          <w:lang w:val="en-US"/>
        </w:rPr>
        <w:t>Date of Payment Receipt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DPAGDT (1 until n)</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date your records indicate payment was received from the customer. The date must be submitted in </w:t>
      </w:r>
      <w:r w:rsidR="0031518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if you cannot gather the dates of payment in the time allowed for responding to this questionnaire, explain why. If a particular invoice</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has not been paid</w:t>
      </w:r>
      <w:r w:rsidRPr="005442AE">
        <w:rPr>
          <w:rFonts w:ascii="Times New Roman" w:hAnsi="Times New Roman" w:cs="Times New Roman"/>
          <w:i/>
          <w:sz w:val="24"/>
          <w:szCs w:val="24"/>
          <w:lang w:val="en-US"/>
        </w:rPr>
        <w:t>,</w:t>
      </w:r>
      <w:r w:rsidRPr="005442AE">
        <w:rPr>
          <w:rFonts w:ascii="Times New Roman" w:hAnsi="Times New Roman" w:cs="Times New Roman"/>
          <w:sz w:val="24"/>
          <w:szCs w:val="24"/>
          <w:lang w:val="en-US"/>
        </w:rPr>
        <w:t xml:space="preserve"> do not complete this field. If the payment is in installments, insert columns corresponding to the number of </w:t>
      </w:r>
      <w:r w:rsidRPr="005442AE">
        <w:rPr>
          <w:rFonts w:ascii="Times New Roman" w:hAnsi="Times New Roman" w:cs="Times New Roman"/>
          <w:bCs/>
          <w:sz w:val="24"/>
          <w:szCs w:val="24"/>
          <w:lang w:val="en-US"/>
        </w:rPr>
        <w:t>monthly payments.</w:t>
      </w:r>
    </w:p>
    <w:p w:rsidR="00A63308" w:rsidRPr="005442AE" w:rsidRDefault="00A63308" w:rsidP="00D5041D">
      <w:pPr>
        <w:spacing w:after="0"/>
        <w:jc w:val="both"/>
        <w:rPr>
          <w:rFonts w:ascii="Times New Roman" w:hAnsi="Times New Roman" w:cs="Times New Roman"/>
          <w:b/>
          <w:bCs/>
          <w:color w:val="000000" w:themeColor="text1"/>
          <w:sz w:val="24"/>
          <w:szCs w:val="24"/>
          <w:lang w:val="en-US"/>
        </w:rPr>
      </w:pPr>
    </w:p>
    <w:p w:rsidR="00A63308" w:rsidRPr="005442AE" w:rsidRDefault="00A63308" w:rsidP="00A63308">
      <w:pPr>
        <w:rPr>
          <w:rFonts w:ascii="Times New Roman" w:hAnsi="Times New Roman" w:cs="Times New Roman"/>
          <w:color w:val="000000" w:themeColor="text1"/>
          <w:sz w:val="24"/>
          <w:szCs w:val="24"/>
          <w:lang w:val="en-US"/>
        </w:rPr>
      </w:pPr>
      <w:r w:rsidRPr="005442AE">
        <w:rPr>
          <w:rFonts w:ascii="Times New Roman" w:hAnsi="Times New Roman" w:cs="Times New Roman"/>
          <w:b/>
          <w:bCs/>
          <w:color w:val="000000" w:themeColor="text1"/>
          <w:sz w:val="24"/>
          <w:szCs w:val="24"/>
          <w:lang w:val="en-US"/>
        </w:rPr>
        <w:t xml:space="preserve">FIELD NUMBER 10.0: </w:t>
      </w:r>
      <w:r w:rsidR="00315185" w:rsidRPr="005442AE">
        <w:rPr>
          <w:rFonts w:ascii="Times New Roman" w:hAnsi="Times New Roman" w:cs="Times New Roman"/>
          <w:b/>
          <w:bCs/>
          <w:color w:val="000000" w:themeColor="text1"/>
          <w:sz w:val="24"/>
          <w:szCs w:val="24"/>
          <w:lang w:val="en-US"/>
        </w:rPr>
        <w:tab/>
      </w:r>
      <w:r w:rsidR="00AB101F" w:rsidRPr="005442AE">
        <w:rPr>
          <w:rFonts w:ascii="Times New Roman" w:hAnsi="Times New Roman" w:cs="Times New Roman"/>
          <w:b/>
          <w:bCs/>
          <w:color w:val="000000" w:themeColor="text1"/>
          <w:sz w:val="24"/>
          <w:szCs w:val="24"/>
          <w:lang w:val="en-US"/>
        </w:rPr>
        <w:t>Terms of</w:t>
      </w:r>
      <w:r w:rsidR="00F36B50" w:rsidRPr="005442AE">
        <w:rPr>
          <w:rFonts w:ascii="Times New Roman" w:hAnsi="Times New Roman" w:cs="Times New Roman"/>
          <w:b/>
          <w:bCs/>
          <w:color w:val="000000" w:themeColor="text1"/>
          <w:sz w:val="24"/>
          <w:szCs w:val="24"/>
          <w:lang w:val="en-US"/>
        </w:rPr>
        <w:t xml:space="preserve"> Delivery</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w:t>
      </w:r>
      <w:r w:rsidR="00EF4AB6" w:rsidRPr="005442AE">
        <w:rPr>
          <w:rFonts w:ascii="Times New Roman" w:hAnsi="Times New Roman" w:cs="Times New Roman"/>
          <w:sz w:val="24"/>
          <w:szCs w:val="24"/>
          <w:lang w:val="en-US"/>
        </w:rPr>
        <w:t>TER</w:t>
      </w:r>
      <w:r w:rsidR="00D84553" w:rsidRPr="005442AE">
        <w:rPr>
          <w:rFonts w:ascii="Times New Roman" w:hAnsi="Times New Roman" w:cs="Times New Roman"/>
          <w:sz w:val="24"/>
          <w:szCs w:val="24"/>
          <w:lang w:val="en-US"/>
        </w:rPr>
        <w:t>ENT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terms of </w:t>
      </w:r>
      <w:r w:rsidR="00F36B50" w:rsidRPr="005442AE">
        <w:rPr>
          <w:rFonts w:ascii="Times New Roman" w:hAnsi="Times New Roman" w:cs="Times New Roman"/>
          <w:sz w:val="24"/>
          <w:szCs w:val="24"/>
          <w:lang w:val="en-US"/>
        </w:rPr>
        <w:t>delivery</w:t>
      </w:r>
    </w:p>
    <w:p w:rsidR="00A63308" w:rsidRPr="005442AE" w:rsidRDefault="00A63308" w:rsidP="00A63308">
      <w:pPr>
        <w:spacing w:after="0" w:line="100" w:lineRule="atLeast"/>
        <w:ind w:left="1416"/>
        <w:jc w:val="both"/>
        <w:rPr>
          <w:rFonts w:ascii="Times New Roman" w:hAnsi="Times New Roman" w:cs="Times New Roman"/>
          <w:color w:val="000000" w:themeColor="text1"/>
          <w:sz w:val="24"/>
          <w:szCs w:val="24"/>
          <w:lang w:val="en-US"/>
        </w:rPr>
      </w:pPr>
      <w:r w:rsidRPr="005442AE">
        <w:rPr>
          <w:rFonts w:ascii="Times New Roman" w:hAnsi="Times New Roman" w:cs="Times New Roman"/>
          <w:color w:val="000000"/>
          <w:sz w:val="24"/>
          <w:szCs w:val="24"/>
          <w:lang w:val="en-US"/>
        </w:rPr>
        <w:t xml:space="preserve">1 </w:t>
      </w:r>
      <w:r w:rsidRPr="005442AE">
        <w:rPr>
          <w:rFonts w:ascii="Times New Roman" w:hAnsi="Times New Roman" w:cs="Times New Roman"/>
          <w:color w:val="000000" w:themeColor="text1"/>
          <w:sz w:val="24"/>
          <w:szCs w:val="24"/>
          <w:lang w:val="en-US"/>
        </w:rPr>
        <w:t>=</w:t>
      </w:r>
      <w:r w:rsidRPr="005442AE">
        <w:rPr>
          <w:rFonts w:ascii="Times New Roman" w:hAnsi="Times New Roman" w:cs="Times New Roman"/>
          <w:i/>
          <w:color w:val="000000" w:themeColor="text1"/>
          <w:sz w:val="24"/>
          <w:szCs w:val="24"/>
          <w:lang w:val="en-US"/>
        </w:rPr>
        <w:t xml:space="preserve"> </w:t>
      </w:r>
      <w:r w:rsidR="00AB101F" w:rsidRPr="005442AE">
        <w:rPr>
          <w:rFonts w:ascii="Times New Roman" w:hAnsi="Times New Roman" w:cs="Times New Roman"/>
          <w:color w:val="000000" w:themeColor="text1"/>
          <w:sz w:val="24"/>
          <w:szCs w:val="24"/>
          <w:lang w:val="en-US"/>
        </w:rPr>
        <w:t>delivered at the</w:t>
      </w:r>
      <w:r w:rsidR="00AB101F" w:rsidRPr="005442AE">
        <w:rPr>
          <w:rFonts w:ascii="Times New Roman" w:hAnsi="Times New Roman" w:cs="Times New Roman"/>
          <w:i/>
          <w:color w:val="000000" w:themeColor="text1"/>
          <w:sz w:val="24"/>
          <w:szCs w:val="24"/>
          <w:lang w:val="en-US"/>
        </w:rPr>
        <w:t xml:space="preserve"> </w:t>
      </w:r>
      <w:r w:rsidRPr="005442AE">
        <w:rPr>
          <w:rFonts w:ascii="Times New Roman" w:hAnsi="Times New Roman" w:cs="Times New Roman"/>
          <w:color w:val="000000" w:themeColor="text1"/>
          <w:sz w:val="24"/>
          <w:szCs w:val="24"/>
          <w:lang w:val="en-US"/>
        </w:rPr>
        <w:t>customer (transportation and insurance expenses incurred by your company until delivery to the customer</w:t>
      </w:r>
      <w:r w:rsidRPr="005442AE">
        <w:rPr>
          <w:rFonts w:ascii="Times New Roman" w:hAnsi="Times New Roman" w:cs="Times New Roman"/>
          <w:i/>
          <w:color w:val="000000" w:themeColor="text1"/>
          <w:sz w:val="24"/>
          <w:szCs w:val="24"/>
          <w:lang w:val="en-US"/>
        </w:rPr>
        <w:t>)</w:t>
      </w:r>
    </w:p>
    <w:p w:rsidR="00A63308" w:rsidRPr="005442AE" w:rsidRDefault="0094173D" w:rsidP="00A63308">
      <w:pPr>
        <w:pStyle w:val="Default"/>
        <w:ind w:left="1416"/>
        <w:jc w:val="both"/>
        <w:rPr>
          <w:rFonts w:eastAsia="Times New Roman"/>
          <w:kern w:val="0"/>
          <w:lang w:val="en-US" w:eastAsia="pt-BR"/>
        </w:rPr>
      </w:pPr>
      <w:r w:rsidRPr="005442AE">
        <w:rPr>
          <w:color w:val="000000" w:themeColor="text1"/>
          <w:lang w:val="en-US"/>
        </w:rPr>
        <w:t xml:space="preserve">2 = </w:t>
      </w:r>
      <w:r w:rsidR="00AB101F" w:rsidRPr="005442AE">
        <w:rPr>
          <w:color w:val="000000" w:themeColor="text1"/>
          <w:lang w:val="en-US"/>
        </w:rPr>
        <w:t>delivered</w:t>
      </w:r>
      <w:r w:rsidR="00AB101F" w:rsidRPr="005442AE">
        <w:rPr>
          <w:i/>
          <w:color w:val="000000" w:themeColor="text1"/>
          <w:lang w:val="en-US"/>
        </w:rPr>
        <w:t xml:space="preserve"> </w:t>
      </w:r>
      <w:r w:rsidR="00AB101F" w:rsidRPr="005442AE">
        <w:rPr>
          <w:color w:val="000000" w:themeColor="text1"/>
          <w:lang w:val="en-US"/>
        </w:rPr>
        <w:t>at</w:t>
      </w:r>
      <w:r w:rsidR="00A63308" w:rsidRPr="005442AE">
        <w:rPr>
          <w:color w:val="000000" w:themeColor="text1"/>
          <w:lang w:val="en-US"/>
        </w:rPr>
        <w:t xml:space="preserve"> the place determined by the customer (transportation and insurance expenses incurred by your company until delivery at the location determined by the </w:t>
      </w:r>
      <w:r w:rsidR="00A63308" w:rsidRPr="005442AE">
        <w:rPr>
          <w:rFonts w:eastAsia="Times New Roman"/>
          <w:color w:val="000000" w:themeColor="text1"/>
          <w:kern w:val="0"/>
          <w:lang w:val="en-US" w:eastAsia="pt-BR"/>
        </w:rPr>
        <w:t>customer</w:t>
      </w:r>
      <w:r w:rsidR="00A63308" w:rsidRPr="005442AE">
        <w:rPr>
          <w:rFonts w:eastAsia="Times New Roman"/>
          <w:kern w:val="0"/>
          <w:lang w:val="en-US" w:eastAsia="pt-BR"/>
        </w:rPr>
        <w:t xml:space="preserve">) </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ex works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until n = specify any others terms of </w:t>
      </w:r>
      <w:r w:rsidR="00CC7D75" w:rsidRPr="005442AE">
        <w:rPr>
          <w:rFonts w:ascii="Times New Roman" w:hAnsi="Times New Roman" w:cs="Times New Roman"/>
          <w:color w:val="000000"/>
          <w:sz w:val="24"/>
          <w:szCs w:val="24"/>
          <w:lang w:val="en-US"/>
        </w:rPr>
        <w:t>delivery</w:t>
      </w:r>
    </w:p>
    <w:p w:rsidR="00A63308" w:rsidRPr="005442AE" w:rsidRDefault="00A63308" w:rsidP="00A63308">
      <w:pPr>
        <w:jc w:val="both"/>
        <w:rPr>
          <w:rFonts w:ascii="Times New Roman" w:hAnsi="Times New Roman" w:cs="Times New Roman"/>
          <w:sz w:val="24"/>
          <w:szCs w:val="24"/>
          <w:lang w:val="en-US"/>
        </w:rPr>
      </w:pP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the terms of </w:t>
      </w:r>
      <w:r w:rsidR="00CC7D75" w:rsidRPr="005442AE">
        <w:rPr>
          <w:rFonts w:ascii="Times New Roman" w:hAnsi="Times New Roman" w:cs="Times New Roman"/>
          <w:sz w:val="24"/>
          <w:szCs w:val="24"/>
          <w:lang w:val="en-US"/>
        </w:rPr>
        <w:t>delivery</w:t>
      </w:r>
      <w:r w:rsidR="00EF4AB6"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indicate the code used for each and its meaning. Clarify which </w:t>
      </w:r>
      <w:r w:rsidRPr="005442AE">
        <w:rPr>
          <w:rFonts w:ascii="Times New Roman" w:hAnsi="Times New Roman" w:cs="Times New Roman"/>
          <w:color w:val="000000"/>
          <w:sz w:val="24"/>
          <w:szCs w:val="24"/>
          <w:lang w:val="en-US"/>
        </w:rPr>
        <w:t xml:space="preserve">transportation and insurance expenses, among </w:t>
      </w:r>
      <w:r w:rsidRPr="005442AE">
        <w:rPr>
          <w:rFonts w:ascii="Times New Roman" w:hAnsi="Times New Roman" w:cs="Times New Roman"/>
          <w:sz w:val="24"/>
          <w:szCs w:val="24"/>
          <w:lang w:val="en-US"/>
        </w:rPr>
        <w:t>others, were incurred</w:t>
      </w:r>
      <w:r w:rsidRPr="005442AE">
        <w:rPr>
          <w:rFonts w:ascii="Times New Roman" w:hAnsi="Times New Roman" w:cs="Times New Roman"/>
          <w:color w:val="000000"/>
          <w:sz w:val="24"/>
          <w:szCs w:val="24"/>
          <w:lang w:val="en-US"/>
        </w:rPr>
        <w:t xml:space="preserve"> by your company.</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11.0 :</w:t>
      </w:r>
      <w:proofErr w:type="gramEnd"/>
      <w:r w:rsidRPr="005442AE">
        <w:rPr>
          <w:rFonts w:ascii="Times New Roman" w:hAnsi="Times New Roman" w:cs="Times New Roman"/>
          <w:b/>
          <w:bCs/>
          <w:sz w:val="24"/>
          <w:szCs w:val="24"/>
          <w:lang w:val="en-US"/>
        </w:rPr>
        <w:t xml:space="preserve">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D46136"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old (</w:t>
      </w:r>
      <w:r w:rsidR="002108D8" w:rsidRPr="005442AE">
        <w:rPr>
          <w:rFonts w:ascii="Times New Roman" w:hAnsi="Times New Roman" w:cs="Times New Roman"/>
          <w:b/>
          <w:bCs/>
          <w:sz w:val="24"/>
          <w:szCs w:val="24"/>
          <w:lang w:val="en-US"/>
        </w:rPr>
        <w:t>kg</w:t>
      </w:r>
      <w:r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DQTDVEND</w:t>
      </w:r>
    </w:p>
    <w:p w:rsidR="00A63308" w:rsidRPr="005442AE" w:rsidRDefault="00A63308" w:rsidP="009405E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quantity sold (</w:t>
      </w:r>
      <w:r w:rsidR="000F6382">
        <w:rPr>
          <w:rFonts w:ascii="Times New Roman" w:hAnsi="Times New Roman" w:cs="Times New Roman"/>
          <w:sz w:val="24"/>
          <w:szCs w:val="24"/>
          <w:lang w:val="en-US"/>
        </w:rPr>
        <w:t>weight unit: kg</w:t>
      </w:r>
      <w:r w:rsidRPr="005442AE">
        <w:rPr>
          <w:rFonts w:ascii="Times New Roman" w:hAnsi="Times New Roman" w:cs="Times New Roman"/>
          <w:sz w:val="24"/>
          <w:szCs w:val="24"/>
          <w:lang w:val="en-US"/>
        </w:rPr>
        <w:t>) in each transaction</w:t>
      </w:r>
      <w:r w:rsidR="004F406F" w:rsidRPr="005442AE">
        <w:rPr>
          <w:rFonts w:ascii="Times New Roman" w:hAnsi="Times New Roman" w:cs="Times New Roman"/>
          <w:sz w:val="24"/>
          <w:szCs w:val="24"/>
          <w:lang w:val="en-US"/>
        </w:rPr>
        <w: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explain how the returns, if allowed, affect your sales records both in the general ledger as sales journal.</w:t>
      </w:r>
    </w:p>
    <w:p w:rsidR="00C11EFE" w:rsidRPr="005442AE" w:rsidRDefault="00C11EFE" w:rsidP="00D5041D">
      <w:pPr>
        <w:spacing w:after="0"/>
        <w:ind w:left="1410" w:hanging="141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11.1:</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Quantity</w:t>
      </w:r>
      <w:r w:rsidR="00847B63" w:rsidRPr="005442AE">
        <w:rPr>
          <w:rFonts w:ascii="Times New Roman" w:hAnsi="Times New Roman" w:cs="Times New Roman"/>
          <w:b/>
          <w:bCs/>
          <w:sz w:val="24"/>
          <w:szCs w:val="24"/>
          <w:lang w:val="en-US"/>
        </w:rPr>
        <w:t xml:space="preserve"> Sold</w:t>
      </w:r>
      <w:r w:rsidRPr="005442AE">
        <w:rPr>
          <w:rFonts w:ascii="Times New Roman" w:hAnsi="Times New Roman" w:cs="Times New Roman"/>
          <w:b/>
          <w:bCs/>
          <w:sz w:val="24"/>
          <w:szCs w:val="24"/>
          <w:lang w:val="en-US"/>
        </w:rPr>
        <w:t xml:space="preserve"> (sales unit)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DQTDCOM</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sales unit</w:t>
      </w:r>
      <w:r w:rsidR="004F406F" w:rsidRPr="005442AE">
        <w:rPr>
          <w:rFonts w:ascii="Times New Roman" w:hAnsi="Times New Roman" w:cs="Times New Roman"/>
          <w:sz w:val="24"/>
          <w:szCs w:val="24"/>
          <w:lang w:val="en-US"/>
        </w:rPr>
        <w:t>.</w:t>
      </w:r>
    </w:p>
    <w:p w:rsidR="00E64996" w:rsidRDefault="00E64996" w:rsidP="0013617D">
      <w:pPr>
        <w:rPr>
          <w:rFonts w:ascii="Times New Roman" w:hAnsi="Times New Roman" w:cs="Times New Roman"/>
          <w:sz w:val="24"/>
          <w:szCs w:val="24"/>
          <w:lang w:val="en-US"/>
        </w:rPr>
      </w:pPr>
    </w:p>
    <w:p w:rsidR="00E64996" w:rsidRDefault="00E64996" w:rsidP="0013617D">
      <w:pPr>
        <w:rPr>
          <w:rFonts w:ascii="Times New Roman" w:hAnsi="Times New Roman" w:cs="Times New Roman"/>
          <w:sz w:val="24"/>
          <w:szCs w:val="24"/>
          <w:lang w:val="en-US"/>
        </w:rPr>
      </w:pPr>
    </w:p>
    <w:p w:rsidR="00A63308" w:rsidRPr="005442AE" w:rsidRDefault="00A63308" w:rsidP="0013617D">
      <w:pPr>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64384" behindDoc="0" locked="0" layoutInCell="1" allowOverlap="1" wp14:anchorId="1FDCA45D" wp14:editId="6E9A535B">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E9DBC7"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" filled="f"/>
            </w:pict>
          </mc:Fallback>
        </mc:AlternateContent>
      </w:r>
    </w:p>
    <w:p w:rsidR="00393049" w:rsidRPr="005442AE" w:rsidRDefault="00A63308" w:rsidP="00A63308">
      <w:pPr>
        <w:pStyle w:val="Default"/>
        <w:spacing w:after="140"/>
        <w:jc w:val="both"/>
        <w:rPr>
          <w:lang w:val="en-US"/>
        </w:rPr>
      </w:pPr>
      <w:r w:rsidRPr="005442AE">
        <w:rPr>
          <w:b/>
          <w:lang w:val="en-US"/>
        </w:rPr>
        <w:t>FIELDS 12.0 TO 37.0:</w:t>
      </w:r>
      <w:r w:rsidRPr="005442AE">
        <w:rPr>
          <w:lang w:val="en-US"/>
        </w:rPr>
        <w:t xml:space="preserve"> </w:t>
      </w:r>
      <w:r w:rsidR="00393049" w:rsidRPr="005442AE">
        <w:rPr>
          <w:lang w:val="en-US"/>
        </w:rPr>
        <w:tab/>
      </w:r>
      <w:r w:rsidRPr="005442AE">
        <w:rPr>
          <w:lang w:val="en-US"/>
        </w:rPr>
        <w:t>Report all values in the local currency.</w:t>
      </w:r>
    </w:p>
    <w:p w:rsidR="00393049" w:rsidRPr="005442AE" w:rsidRDefault="00393049" w:rsidP="00A63308">
      <w:pPr>
        <w:pStyle w:val="Default"/>
        <w:spacing w:after="140"/>
        <w:jc w:val="both"/>
        <w:rPr>
          <w:lang w:val="en-US"/>
        </w:rPr>
      </w:pPr>
      <w:r w:rsidRPr="005442AE">
        <w:rPr>
          <w:lang w:val="en-US"/>
        </w:rPr>
        <w:tab/>
      </w:r>
      <w:r w:rsidRPr="005442AE">
        <w:rPr>
          <w:lang w:val="en-US"/>
        </w:rPr>
        <w:tab/>
      </w:r>
      <w:r w:rsidRPr="005442AE">
        <w:rPr>
          <w:lang w:val="en-US"/>
        </w:rPr>
        <w:tab/>
      </w:r>
      <w:r w:rsidRPr="005442AE">
        <w:rPr>
          <w:lang w:val="en-US"/>
        </w:rPr>
        <w:tab/>
        <w:t>Inform the unit (sold or traded)</w:t>
      </w:r>
    </w:p>
    <w:p w:rsidR="00A63308" w:rsidRPr="005442AE" w:rsidRDefault="00A63308" w:rsidP="00A63308">
      <w:pPr>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12.0: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Gross Unit Price</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DPRBRUTO</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gross unit price. Indicate which unit of measure is being informed with the prices (currency/kg-t or currency/sales unit).</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Discounts and rebates should be reported separately in fields numbered 13 and 14, respectively.</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report the sales taxes included in this price.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Early </w:t>
      </w:r>
      <w:r w:rsidR="00F4717C"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 xml:space="preserve">ayment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BA0FA2" w:rsidRPr="005442AE">
        <w:rPr>
          <w:rFonts w:ascii="Times New Roman" w:hAnsi="Times New Roman" w:cs="Times New Roman"/>
          <w:b/>
          <w:bCs/>
          <w:sz w:val="24"/>
          <w:szCs w:val="24"/>
          <w:lang w:val="en-US"/>
        </w:rPr>
        <w:t xml:space="preserve"> per Unit</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DDESPANT</w:t>
      </w:r>
    </w:p>
    <w:p w:rsidR="00A63308" w:rsidRPr="005442AE" w:rsidRDefault="00A63308" w:rsidP="00A63308">
      <w:pPr>
        <w:ind w:left="1470" w:hanging="147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13.2: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2767A2" w:rsidRPr="005442AE">
        <w:rPr>
          <w:rFonts w:ascii="Times New Roman" w:hAnsi="Times New Roman" w:cs="Times New Roman"/>
          <w:b/>
          <w:bCs/>
          <w:sz w:val="24"/>
          <w:szCs w:val="24"/>
          <w:lang w:val="en-US"/>
        </w:rPr>
        <w:t xml:space="preserve"> </w:t>
      </w:r>
      <w:r w:rsidR="00BA0FA2" w:rsidRPr="005442AE">
        <w:rPr>
          <w:rFonts w:ascii="Times New Roman" w:hAnsi="Times New Roman" w:cs="Times New Roman"/>
          <w:b/>
          <w:bCs/>
          <w:sz w:val="24"/>
          <w:szCs w:val="24"/>
          <w:lang w:val="en-US"/>
        </w:rPr>
        <w:t xml:space="preserve">per Unit </w:t>
      </w:r>
      <w:r w:rsidR="002767A2"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DDESQTD</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if a discount has been granted due to the quantities sold, report the unit value of such discount. This field should only be filled if the discount was granted after the invoice issuance.</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F4717C" w:rsidRDefault="00F4717C" w:rsidP="00A63308">
      <w:pPr>
        <w:jc w:val="both"/>
        <w:rPr>
          <w:rFonts w:ascii="Times New Roman" w:hAnsi="Times New Roman" w:cs="Times New Roman"/>
          <w:sz w:val="24"/>
          <w:szCs w:val="24"/>
          <w:lang w:val="en-US"/>
        </w:rPr>
      </w:pPr>
    </w:p>
    <w:p w:rsidR="00E64996" w:rsidRPr="005442AE" w:rsidRDefault="00E64996" w:rsidP="00A63308">
      <w:pPr>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 xml:space="preserve">FIELD NUMBER </w:t>
      </w:r>
      <w:proofErr w:type="gramStart"/>
      <w:r w:rsidRPr="005442AE">
        <w:rPr>
          <w:rFonts w:ascii="Times New Roman" w:hAnsi="Times New Roman" w:cs="Times New Roman"/>
          <w:b/>
          <w:bCs/>
          <w:sz w:val="24"/>
          <w:szCs w:val="24"/>
          <w:lang w:val="en-US"/>
        </w:rPr>
        <w:t>13.(</w:t>
      </w:r>
      <w:proofErr w:type="gramEnd"/>
      <w:r w:rsidRPr="005442AE">
        <w:rPr>
          <w:rFonts w:ascii="Times New Roman" w:hAnsi="Times New Roman" w:cs="Times New Roman"/>
          <w:b/>
          <w:bCs/>
          <w:sz w:val="24"/>
          <w:szCs w:val="24"/>
          <w:lang w:val="en-US"/>
        </w:rPr>
        <w:t xml:space="preserve">3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Other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iscounts</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DOUTDES</w:t>
      </w:r>
    </w:p>
    <w:p w:rsidR="00A63308" w:rsidRPr="005442AE" w:rsidRDefault="00A63308" w:rsidP="00A63308">
      <w:pPr>
        <w:ind w:left="1410" w:hanging="1410"/>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5442AE">
        <w:rPr>
          <w:rFonts w:ascii="Times New Roman" w:hAnsi="Times New Roman" w:cs="Times New Roman"/>
          <w:iCs/>
          <w:sz w:val="24"/>
          <w:szCs w:val="24"/>
          <w:lang w:val="en-US"/>
        </w:rPr>
        <w:t xml:space="preserve"> row of the </w:t>
      </w:r>
      <w:r w:rsidRPr="005442AE">
        <w:rPr>
          <w:rFonts w:ascii="Times New Roman" w:hAnsi="Times New Roman" w:cs="Times New Roman"/>
          <w:iCs/>
          <w:sz w:val="24"/>
          <w:szCs w:val="24"/>
          <w:lang w:val="en-US"/>
        </w:rPr>
        <w:t>invoice</w:t>
      </w:r>
      <w:r w:rsidRPr="005442AE">
        <w:rPr>
          <w:rFonts w:ascii="Times New Roman" w:hAnsi="Times New Roman" w:cs="Times New Roman"/>
          <w:i/>
          <w:iCs/>
          <w:sz w:val="24"/>
          <w:szCs w:val="24"/>
          <w:lang w:val="en-US"/>
        </w:rPr>
        <w:t xml:space="preserve">.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14.(</w:t>
      </w:r>
      <w:proofErr w:type="gramEnd"/>
      <w:r w:rsidRPr="005442AE">
        <w:rPr>
          <w:rFonts w:ascii="Times New Roman" w:hAnsi="Times New Roman" w:cs="Times New Roman"/>
          <w:b/>
          <w:bCs/>
          <w:sz w:val="24"/>
          <w:szCs w:val="24"/>
          <w:lang w:val="en-US"/>
        </w:rPr>
        <w:t>1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Rebate</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 DABAT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w:t>
      </w:r>
      <w:r w:rsidR="007A2D30" w:rsidRPr="005442AE">
        <w:rPr>
          <w:rFonts w:ascii="Times New Roman" w:hAnsi="Times New Roman" w:cs="Times New Roman"/>
          <w:sz w:val="24"/>
          <w:szCs w:val="24"/>
          <w:lang w:val="en-US"/>
        </w:rPr>
        <w:t xml:space="preserve">ve: </w:t>
      </w:r>
      <w:r w:rsidR="007A2D30" w:rsidRPr="005442AE">
        <w:rPr>
          <w:rFonts w:ascii="Times New Roman" w:hAnsi="Times New Roman" w:cs="Times New Roman"/>
          <w:sz w:val="24"/>
          <w:szCs w:val="24"/>
          <w:lang w:val="en-US"/>
        </w:rPr>
        <w:tab/>
        <w:t xml:space="preserve">explain your policy </w:t>
      </w:r>
      <w:r w:rsidRPr="005442AE">
        <w:rPr>
          <w:rFonts w:ascii="Times New Roman" w:hAnsi="Times New Roman" w:cs="Times New Roman"/>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Credit </w:t>
      </w:r>
      <w:r w:rsidR="00813BBC" w:rsidRPr="005442AE">
        <w:rPr>
          <w:rFonts w:ascii="Times New Roman" w:hAnsi="Times New Roman" w:cs="Times New Roman"/>
          <w:b/>
          <w:bCs/>
          <w:sz w:val="24"/>
          <w:szCs w:val="24"/>
          <w:lang w:val="en-US"/>
        </w:rPr>
        <w:t>E</w:t>
      </w:r>
      <w:r w:rsidRPr="005442AE">
        <w:rPr>
          <w:rFonts w:ascii="Times New Roman" w:hAnsi="Times New Roman" w:cs="Times New Roman"/>
          <w:b/>
          <w:bCs/>
          <w:sz w:val="24"/>
          <w:szCs w:val="24"/>
          <w:lang w:val="en-US"/>
        </w:rPr>
        <w:t>xpense</w:t>
      </w:r>
      <w:r w:rsidR="009E05D3" w:rsidRPr="005442AE">
        <w:rPr>
          <w:rFonts w:ascii="Times New Roman" w:hAnsi="Times New Roman" w:cs="Times New Roman"/>
          <w:b/>
          <w:bCs/>
          <w:sz w:val="24"/>
          <w:szCs w:val="24"/>
          <w:lang w:val="en-US"/>
        </w:rPr>
        <w:t xml:space="preserve"> per Unit</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DCUSTFIN</w:t>
      </w:r>
    </w:p>
    <w:p w:rsidR="00A63308" w:rsidRPr="005442AE" w:rsidRDefault="00A63308" w:rsidP="00A63308">
      <w:pPr>
        <w:pStyle w:val="Corpodetexto"/>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unit cost of short-term credit incurred by your company. If you did not take on any short-term loans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w:t>
      </w:r>
      <w:r w:rsidRPr="005442AE">
        <w:rPr>
          <w:rFonts w:ascii="Times New Roman" w:hAnsi="Times New Roman" w:cs="Times New Roman"/>
          <w:i/>
          <w:iCs/>
          <w:sz w:val="24"/>
          <w:szCs w:val="24"/>
          <w:lang w:val="en-US"/>
        </w:rPr>
        <w:t>POI</w:t>
      </w:r>
      <w:r w:rsidRPr="005442AE">
        <w:rPr>
          <w:rFonts w:ascii="Times New Roman" w:hAnsi="Times New Roman" w:cs="Times New Roman"/>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rsidR="00BA207D" w:rsidRDefault="00BA207D" w:rsidP="00A63308">
      <w:pPr>
        <w:jc w:val="both"/>
        <w:rPr>
          <w:rFonts w:ascii="Times New Roman" w:hAnsi="Times New Roman" w:cs="Times New Roman"/>
          <w:b/>
          <w:bCs/>
          <w:sz w:val="24"/>
          <w:szCs w:val="24"/>
          <w:lang w:val="en-US"/>
        </w:rPr>
      </w:pPr>
    </w:p>
    <w:p w:rsidR="00E64996" w:rsidRPr="005442AE" w:rsidRDefault="00E64996" w:rsidP="00A63308">
      <w:pPr>
        <w:jc w:val="both"/>
        <w:rPr>
          <w:rFonts w:ascii="Times New Roman" w:hAnsi="Times New Roman" w:cs="Times New Roman"/>
          <w:b/>
          <w:bCs/>
          <w:sz w:val="24"/>
          <w:szCs w:val="24"/>
          <w:lang w:val="en-US"/>
        </w:rPr>
      </w:pPr>
    </w:p>
    <w:p w:rsidR="00A63308" w:rsidRPr="005442AE" w:rsidRDefault="00315185"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FIELD NUMBER 16.0: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Interest Income</w:t>
      </w:r>
      <w:r w:rsidR="003E19EE" w:rsidRPr="005442AE">
        <w:rPr>
          <w:rFonts w:ascii="Times New Roman" w:hAnsi="Times New Roman" w:cs="Times New Roman"/>
          <w:b/>
          <w:bCs/>
          <w:sz w:val="24"/>
          <w:szCs w:val="24"/>
          <w:lang w:val="en-US"/>
        </w:rPr>
        <w:t xml:space="preserve"> per Unit</w:t>
      </w:r>
      <w:r w:rsidR="00A63308" w:rsidRPr="005442AE">
        <w:rPr>
          <w:rFonts w:ascii="Times New Roman" w:hAnsi="Times New Roman" w:cs="Times New Roman"/>
          <w:b/>
          <w:bCs/>
          <w:sz w:val="24"/>
          <w:szCs w:val="24"/>
          <w:lang w:val="en-US"/>
        </w:rPr>
        <w:t xml:space="preserve"> </w:t>
      </w:r>
      <w:r w:rsidR="002767A2"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spacing w:after="0" w:line="240" w:lineRule="auto"/>
        <w:jc w:val="both"/>
        <w:rPr>
          <w:rFonts w:ascii="Times New Roman" w:hAnsi="Times New Roman" w:cs="Times New Roman"/>
          <w:bCs/>
          <w:sz w:val="24"/>
          <w:szCs w:val="24"/>
          <w:lang w:val="en-US"/>
        </w:rPr>
      </w:pPr>
    </w:p>
    <w:p w:rsidR="00A63308" w:rsidRPr="005442AE" w:rsidRDefault="00A63308" w:rsidP="00A63308">
      <w:pPr>
        <w:spacing w:after="0" w:line="240" w:lineRule="auto"/>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DRECJUR</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Description:  </w:t>
      </w:r>
      <w:r w:rsidRPr="005442AE">
        <w:rPr>
          <w:rFonts w:ascii="Times New Roman" w:hAnsi="Times New Roman" w:cs="Times New Roman"/>
          <w:bCs/>
          <w:sz w:val="24"/>
          <w:szCs w:val="24"/>
          <w:lang w:val="en-US"/>
        </w:rPr>
        <w:tab/>
        <w:t xml:space="preserve">Report the unit value </w:t>
      </w:r>
      <w:proofErr w:type="gramStart"/>
      <w:r w:rsidRPr="005442AE">
        <w:rPr>
          <w:rFonts w:ascii="Times New Roman" w:hAnsi="Times New Roman" w:cs="Times New Roman"/>
          <w:bCs/>
          <w:sz w:val="24"/>
          <w:szCs w:val="24"/>
          <w:lang w:val="en-US"/>
        </w:rPr>
        <w:t xml:space="preserve">of </w:t>
      </w:r>
      <w:r w:rsidR="00726DFF" w:rsidRPr="005442AE">
        <w:rPr>
          <w:rFonts w:ascii="Times New Roman" w:hAnsi="Times New Roman" w:cs="Times New Roman"/>
          <w:bCs/>
          <w:sz w:val="24"/>
          <w:szCs w:val="24"/>
          <w:lang w:val="en-US"/>
        </w:rPr>
        <w:t xml:space="preserve"> </w:t>
      </w:r>
      <w:r w:rsidRPr="005442AE">
        <w:rPr>
          <w:rFonts w:ascii="Times New Roman" w:hAnsi="Times New Roman" w:cs="Times New Roman"/>
          <w:bCs/>
          <w:sz w:val="24"/>
          <w:szCs w:val="24"/>
          <w:lang w:val="en-US"/>
        </w:rPr>
        <w:t>interest</w:t>
      </w:r>
      <w:proofErr w:type="gramEnd"/>
      <w:r w:rsidRPr="005442AE">
        <w:rPr>
          <w:rFonts w:ascii="Times New Roman" w:hAnsi="Times New Roman" w:cs="Times New Roman"/>
          <w:bCs/>
          <w:sz w:val="24"/>
          <w:szCs w:val="24"/>
          <w:lang w:val="en-US"/>
        </w:rPr>
        <w:t xml:space="preserve"> income resulting from late payment of the invoice.</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Describe the conditions u</w:t>
      </w:r>
      <w:r w:rsidR="00BA0FA2" w:rsidRPr="005442AE">
        <w:rPr>
          <w:rFonts w:ascii="Times New Roman" w:hAnsi="Times New Roman" w:cs="Times New Roman"/>
          <w:bCs/>
          <w:sz w:val="24"/>
          <w:szCs w:val="24"/>
          <w:lang w:val="en-US"/>
        </w:rPr>
        <w:t>nder which you charge customers from late payment.</w:t>
      </w:r>
      <w:r w:rsidRPr="005442AE">
        <w:rPr>
          <w:rFonts w:ascii="Times New Roman" w:hAnsi="Times New Roman" w:cs="Times New Roman"/>
          <w:bCs/>
          <w:sz w:val="24"/>
          <w:szCs w:val="24"/>
          <w:lang w:val="en-US"/>
        </w:rPr>
        <w:t xml:space="preserve"> If the practice varies by channel of distribution or category of customer, explain why it varies and how</w:t>
      </w: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ED35B7">
      <w:pPr>
        <w:spacing w:after="0" w:line="240" w:lineRule="auto"/>
        <w:ind w:left="2126" w:hanging="2126"/>
        <w:jc w:val="both"/>
        <w:rPr>
          <w:rFonts w:ascii="Times New Roman" w:hAnsi="Times New Roman" w:cs="Times New Roman"/>
          <w:b/>
          <w:bCs/>
          <w:sz w:val="24"/>
          <w:szCs w:val="24"/>
          <w:lang w:val="en-US"/>
        </w:rPr>
      </w:pPr>
    </w:p>
    <w:p w:rsidR="00A63308" w:rsidRPr="005442AE" w:rsidRDefault="0052421B"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17.0:</w:t>
      </w:r>
      <w:r w:rsidRPr="005442AE">
        <w:rPr>
          <w:rFonts w:ascii="Times New Roman" w:hAnsi="Times New Roman" w:cs="Times New Roman"/>
          <w:b/>
          <w:bCs/>
          <w:sz w:val="24"/>
          <w:szCs w:val="24"/>
          <w:lang w:val="en-US"/>
        </w:rPr>
        <w:tab/>
        <w:t>Taxes on</w:t>
      </w:r>
      <w:r w:rsidR="00A63308" w:rsidRPr="005442AE">
        <w:rPr>
          <w:rFonts w:ascii="Times New Roman" w:hAnsi="Times New Roman" w:cs="Times New Roman"/>
          <w:b/>
          <w:bCs/>
          <w:sz w:val="24"/>
          <w:szCs w:val="24"/>
          <w:lang w:val="en-US"/>
        </w:rPr>
        <w:t xml:space="preserve"> </w:t>
      </w:r>
      <w:r w:rsidRPr="005442AE">
        <w:rPr>
          <w:rFonts w:ascii="Times New Roman" w:hAnsi="Times New Roman" w:cs="Times New Roman"/>
          <w:b/>
          <w:bCs/>
          <w:sz w:val="24"/>
          <w:szCs w:val="24"/>
          <w:lang w:val="en-US"/>
        </w:rPr>
        <w:t>Transactions</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DIMPOSTO</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incurred unit value.</w:t>
      </w:r>
    </w:p>
    <w:p w:rsidR="00A63308" w:rsidRPr="005442AE" w:rsidRDefault="00A63308" w:rsidP="00ED35B7">
      <w:pPr>
        <w:spacing w:after="0" w:line="240" w:lineRule="auto"/>
        <w:ind w:left="2126" w:hanging="2126"/>
        <w:jc w:val="both"/>
        <w:rPr>
          <w:rFonts w:ascii="Times New Roman" w:hAnsi="Times New Roman" w:cs="Times New Roman"/>
          <w:b/>
          <w:bCs/>
          <w:sz w:val="24"/>
          <w:szCs w:val="24"/>
          <w:lang w:val="en-US"/>
        </w:rPr>
      </w:pPr>
    </w:p>
    <w:p w:rsidR="00ED35B7" w:rsidRPr="005442AE" w:rsidRDefault="00ED35B7" w:rsidP="00A63308">
      <w:pPr>
        <w:spacing w:after="0" w:line="240" w:lineRule="auto"/>
        <w:ind w:left="2126" w:hanging="2126"/>
        <w:jc w:val="both"/>
        <w:rPr>
          <w:rFonts w:ascii="Times New Roman" w:hAnsi="Times New Roman" w:cs="Times New Roman"/>
          <w:b/>
          <w:bCs/>
          <w:sz w:val="24"/>
          <w:szCs w:val="24"/>
          <w:lang w:val="en-US"/>
        </w:rPr>
      </w:pPr>
    </w:p>
    <w:p w:rsidR="00BA207D" w:rsidRPr="005442AE" w:rsidRDefault="00BA207D" w:rsidP="00A63308">
      <w:pPr>
        <w:spacing w:after="0" w:line="240" w:lineRule="auto"/>
        <w:ind w:left="2126" w:hanging="2126"/>
        <w:jc w:val="both"/>
        <w:rPr>
          <w:rFonts w:ascii="Times New Roman" w:hAnsi="Times New Roman" w:cs="Times New Roman"/>
          <w:b/>
          <w:bCs/>
          <w:sz w:val="24"/>
          <w:szCs w:val="24"/>
          <w:lang w:val="en-US"/>
        </w:rPr>
      </w:pPr>
    </w:p>
    <w:p w:rsidR="00BA207D" w:rsidRPr="005442AE" w:rsidRDefault="00BA207D" w:rsidP="00A63308">
      <w:pPr>
        <w:spacing w:after="0" w:line="240" w:lineRule="auto"/>
        <w:ind w:left="2126" w:hanging="2126"/>
        <w:jc w:val="both"/>
        <w:rPr>
          <w:rFonts w:ascii="Times New Roman" w:hAnsi="Times New Roman" w:cs="Times New Roman"/>
          <w:b/>
          <w:bCs/>
          <w:sz w:val="24"/>
          <w:szCs w:val="24"/>
          <w:lang w:val="en-US"/>
        </w:rPr>
      </w:pPr>
    </w:p>
    <w:p w:rsidR="00A63308" w:rsidRPr="005442AE" w:rsidRDefault="00315185"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18.0: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Place of Shipment</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DLOCSAI</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place of shipment if it is different from the place where the product was made.</w:t>
      </w:r>
    </w:p>
    <w:p w:rsidR="00A63308" w:rsidRPr="005442AE" w:rsidRDefault="00A63308" w:rsidP="00F4717C">
      <w:pPr>
        <w:spacing w:after="0" w:line="240" w:lineRule="auto"/>
        <w:ind w:left="2126" w:hanging="2126"/>
        <w:jc w:val="both"/>
        <w:rPr>
          <w:rFonts w:ascii="Times New Roman" w:hAnsi="Times New Roman" w:cs="Times New Roman"/>
          <w:b/>
          <w:bCs/>
          <w:sz w:val="24"/>
          <w:szCs w:val="24"/>
          <w:lang w:val="en-US"/>
        </w:rPr>
      </w:pPr>
    </w:p>
    <w:p w:rsidR="00ED35B7" w:rsidRPr="005442AE" w:rsidRDefault="00ED35B7" w:rsidP="00F4717C">
      <w:pPr>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19.0:</w:t>
      </w:r>
      <w:r w:rsidRPr="005442AE">
        <w:rPr>
          <w:rFonts w:ascii="Times New Roman" w:hAnsi="Times New Roman" w:cs="Times New Roman"/>
          <w:b/>
          <w:bCs/>
          <w:sz w:val="24"/>
          <w:szCs w:val="24"/>
          <w:lang w:val="en-US"/>
        </w:rPr>
        <w:tab/>
        <w:t>Channel of Distribution</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DCANDISTR</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The channels of distribution designated in this field should conform to those described in section IV.7.</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channel 1</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2 = channel 2</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3 – n = channel 3 until channel n</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ED35B7" w:rsidRPr="005442AE" w:rsidRDefault="00ED35B7"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20.0:</w:t>
      </w:r>
      <w:r w:rsidRPr="005442AE">
        <w:rPr>
          <w:rFonts w:ascii="Times New Roman" w:hAnsi="Times New Roman" w:cs="Times New Roman"/>
          <w:b/>
          <w:bCs/>
          <w:sz w:val="24"/>
          <w:szCs w:val="24"/>
          <w:lang w:val="en-US"/>
        </w:rPr>
        <w:tab/>
        <w:t>Terms of Payment</w:t>
      </w: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DCONDPAG</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terms of payment granted the customer</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30 days after invoice.</w:t>
      </w:r>
    </w:p>
    <w:p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2 = 60 days after invoice.</w:t>
      </w:r>
    </w:p>
    <w:p w:rsidR="00A63308" w:rsidRPr="005442AE" w:rsidRDefault="00A63308" w:rsidP="00A63308">
      <w:pPr>
        <w:spacing w:after="0" w:line="240" w:lineRule="auto"/>
        <w:ind w:left="2126" w:hanging="2"/>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 xml:space="preserve">3- n </w:t>
      </w:r>
      <w:proofErr w:type="gramStart"/>
      <w:r w:rsidRPr="005442AE">
        <w:rPr>
          <w:rFonts w:ascii="Times New Roman" w:hAnsi="Times New Roman" w:cs="Times New Roman"/>
          <w:bCs/>
          <w:sz w:val="24"/>
          <w:szCs w:val="24"/>
          <w:lang w:val="en-US"/>
        </w:rPr>
        <w:t>=  Specify</w:t>
      </w:r>
      <w:proofErr w:type="gramEnd"/>
      <w:r w:rsidRPr="005442AE">
        <w:rPr>
          <w:rFonts w:ascii="Times New Roman" w:hAnsi="Times New Roman" w:cs="Times New Roman"/>
          <w:bCs/>
          <w:sz w:val="24"/>
          <w:szCs w:val="24"/>
          <w:lang w:val="en-US"/>
        </w:rPr>
        <w:t xml:space="preserve"> other payment terms as required</w:t>
      </w:r>
      <w:r w:rsidRPr="005442AE">
        <w:rPr>
          <w:rFonts w:ascii="Times New Roman" w:hAnsi="Times New Roman" w:cs="Times New Roman"/>
          <w:sz w:val="24"/>
          <w:szCs w:val="24"/>
          <w:lang w:val="en-US"/>
        </w:rPr>
        <w:t>.</w:t>
      </w:r>
    </w:p>
    <w:p w:rsidR="00A63308" w:rsidRPr="005442AE" w:rsidRDefault="00A63308" w:rsidP="00A63308">
      <w:pPr>
        <w:spacing w:after="0" w:line="240" w:lineRule="auto"/>
        <w:jc w:val="both"/>
        <w:rPr>
          <w:rFonts w:ascii="Times New Roman" w:hAnsi="Times New Roman" w:cs="Times New Roman"/>
          <w:sz w:val="24"/>
          <w:szCs w:val="24"/>
          <w:lang w:val="en-US"/>
        </w:rPr>
      </w:pPr>
    </w:p>
    <w:p w:rsidR="00A63308" w:rsidRPr="005442AE" w:rsidRDefault="00A63308" w:rsidP="00A63308">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p w:rsidR="00A63308" w:rsidRPr="005442AE" w:rsidRDefault="00A63308" w:rsidP="00F4717C">
      <w:pPr>
        <w:spacing w:after="0"/>
        <w:rPr>
          <w:rFonts w:ascii="Times New Roman" w:hAnsi="Times New Roman" w:cs="Times New Roman"/>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21.0:</w:t>
      </w:r>
      <w:r w:rsidRPr="005442AE">
        <w:rPr>
          <w:rFonts w:ascii="Times New Roman" w:hAnsi="Times New Roman" w:cs="Times New Roman"/>
          <w:b/>
          <w:bCs/>
          <w:sz w:val="24"/>
          <w:szCs w:val="24"/>
          <w:lang w:val="en-US"/>
        </w:rPr>
        <w:tab/>
        <w:t>Level of Trade Adjustment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DNCAJUST</w:t>
      </w:r>
    </w:p>
    <w:p w:rsidR="00A63308" w:rsidRPr="005442AE" w:rsidRDefault="00A63308" w:rsidP="00A63308">
      <w:pPr>
        <w:rPr>
          <w:rFonts w:ascii="Times New Roman" w:hAnsi="Times New Roman" w:cs="Times New Roman"/>
          <w:sz w:val="24"/>
          <w:szCs w:val="24"/>
          <w:lang w:val="en-US"/>
        </w:rPr>
      </w:pPr>
    </w:p>
    <w:p w:rsidR="00B41E30" w:rsidRPr="005442AE" w:rsidRDefault="00B41E30" w:rsidP="00B41E30">
      <w:pPr>
        <w:ind w:left="2126" w:hanging="2126"/>
        <w:jc w:val="both"/>
        <w:rPr>
          <w:rFonts w:ascii="Times New Roman" w:hAnsi="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rsidR="00B41E30" w:rsidRPr="005442AE" w:rsidRDefault="00B41E30" w:rsidP="00B41E30">
      <w:pPr>
        <w:spacing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Explain why you believe is necessary to adjust the level of trade and indicate, with worksheets, how it was calculated.  </w:t>
      </w:r>
    </w:p>
    <w:p w:rsidR="00A63308" w:rsidRPr="005442AE" w:rsidRDefault="00A63308" w:rsidP="00A63308">
      <w:pPr>
        <w:spacing w:line="240" w:lineRule="auto"/>
        <w:ind w:left="2126" w:hanging="2126"/>
        <w:jc w:val="both"/>
        <w:rPr>
          <w:rFonts w:ascii="Times New Roman" w:hAnsi="Times New Roman" w:cs="Times New Roman"/>
          <w:sz w:val="24"/>
          <w:szCs w:val="24"/>
          <w:lang w:val="en-US"/>
        </w:rPr>
      </w:pPr>
    </w:p>
    <w:tbl>
      <w:tblPr>
        <w:tblStyle w:val="Tabelacomgrade"/>
        <w:tblW w:w="10053" w:type="dxa"/>
        <w:tblLook w:val="04A0" w:firstRow="1" w:lastRow="0" w:firstColumn="1" w:lastColumn="0" w:noHBand="0" w:noVBand="1"/>
      </w:tblPr>
      <w:tblGrid>
        <w:gridCol w:w="10053"/>
      </w:tblGrid>
      <w:tr w:rsidR="00A63308" w:rsidRPr="005442AE" w:rsidTr="003B0429">
        <w:trPr>
          <w:trHeight w:val="255"/>
        </w:trPr>
        <w:tc>
          <w:tcPr>
            <w:tcW w:w="10053" w:type="dxa"/>
          </w:tcPr>
          <w:p w:rsidR="00A63308" w:rsidRPr="005442AE" w:rsidRDefault="00A63308" w:rsidP="003B0429">
            <w:pPr>
              <w:jc w:val="both"/>
              <w:rPr>
                <w:rFonts w:ascii="Times New Roman" w:hAnsi="Times New Roman" w:cs="Times New Roman"/>
                <w:bCs/>
                <w:sz w:val="24"/>
                <w:szCs w:val="24"/>
                <w:lang w:val="en-US"/>
              </w:rPr>
            </w:pPr>
            <w:r w:rsidRPr="005442AE">
              <w:rPr>
                <w:rFonts w:ascii="Times New Roman" w:hAnsi="Times New Roman" w:cs="Times New Roman"/>
                <w:b/>
                <w:bCs/>
                <w:sz w:val="24"/>
                <w:szCs w:val="24"/>
                <w:lang w:val="en-US"/>
              </w:rPr>
              <w:t xml:space="preserve">Fields Nº 22.0 through 26.0: </w:t>
            </w:r>
            <w:r w:rsidRPr="005442AE">
              <w:rPr>
                <w:rFonts w:ascii="Times New Roman" w:hAnsi="Times New Roman" w:cs="Times New Roman"/>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rsidR="00A63308" w:rsidRPr="005442AE" w:rsidRDefault="00A63308" w:rsidP="00A63308">
      <w:pPr>
        <w:spacing w:line="240" w:lineRule="auto"/>
        <w:ind w:left="2126" w:hanging="2126"/>
        <w:jc w:val="both"/>
        <w:rPr>
          <w:rFonts w:ascii="Times New Roman" w:hAnsi="Times New Roman" w:cs="Times New Roman"/>
          <w:bCs/>
          <w:sz w:val="24"/>
          <w:szCs w:val="24"/>
          <w:lang w:val="en-US"/>
        </w:rPr>
      </w:pPr>
    </w:p>
    <w:p w:rsidR="00A63308" w:rsidRPr="005442AE" w:rsidRDefault="00B630E9" w:rsidP="002F3B74">
      <w:pPr>
        <w:ind w:left="2832" w:hanging="2832"/>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22.0: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 xml:space="preserve">Inland Freight </w:t>
      </w:r>
      <w:r w:rsidR="002F3B74" w:rsidRPr="005442AE">
        <w:rPr>
          <w:rFonts w:ascii="Times New Roman" w:hAnsi="Times New Roman" w:cs="Times New Roman"/>
          <w:b/>
          <w:bCs/>
          <w:sz w:val="24"/>
          <w:szCs w:val="24"/>
          <w:lang w:val="en-US"/>
        </w:rPr>
        <w:t>per Unit</w:t>
      </w:r>
      <w:r w:rsidR="00A63308" w:rsidRPr="005442AE">
        <w:rPr>
          <w:rFonts w:ascii="Times New Roman" w:hAnsi="Times New Roman" w:cs="Times New Roman"/>
          <w:b/>
          <w:bCs/>
          <w:sz w:val="24"/>
          <w:szCs w:val="24"/>
          <w:lang w:val="en-US"/>
        </w:rPr>
        <w:t>- Plant to Distribution Warehouse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DFRETINT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xml:space="preserve">, weight, volume). If the product was shipped directly from the factory to the customer, report the cost of transport only in field 24.0. </w:t>
      </w:r>
    </w:p>
    <w:p w:rsidR="00557FFE" w:rsidRPr="005442AE" w:rsidRDefault="00A63308" w:rsidP="00B630E9">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distribution warehouse(s) or other intermediate location and any affiliations you had with the carriers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fuel).  Include your worksheets as attachments to the narrative response.</w:t>
      </w:r>
    </w:p>
    <w:p w:rsidR="00ED35B7" w:rsidRPr="005442AE" w:rsidRDefault="00ED35B7" w:rsidP="00A63308">
      <w:pPr>
        <w:tabs>
          <w:tab w:val="left" w:pos="-1440"/>
        </w:tabs>
        <w:ind w:left="2124" w:hanging="2124"/>
        <w:jc w:val="both"/>
        <w:rPr>
          <w:rFonts w:ascii="Times New Roman" w:hAnsi="Times New Roman" w:cs="Times New Roman"/>
          <w:b/>
          <w:bCs/>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23.0:</w:t>
      </w:r>
      <w:r w:rsidRPr="005442AE">
        <w:rPr>
          <w:rFonts w:ascii="Times New Roman" w:hAnsi="Times New Roman" w:cs="Times New Roman"/>
          <w:b/>
          <w:bCs/>
          <w:sz w:val="24"/>
          <w:szCs w:val="24"/>
          <w:lang w:val="en-US"/>
        </w:rPr>
        <w:tab/>
        <w:t xml:space="preserve">Warehousing Expense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Pre-sale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DDARMPV</w:t>
      </w:r>
    </w:p>
    <w:p w:rsidR="0081716A" w:rsidRPr="005442AE" w:rsidRDefault="00A63308" w:rsidP="00ED35B7">
      <w:pPr>
        <w:tabs>
          <w:tab w:val="left" w:pos="-1440"/>
        </w:tabs>
        <w:spacing w:after="0" w:line="240" w:lineRule="auto"/>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rsidR="0081716A" w:rsidRPr="005442AE" w:rsidRDefault="0081716A" w:rsidP="0081716A">
      <w:pPr>
        <w:tabs>
          <w:tab w:val="left" w:pos="-1440"/>
        </w:tabs>
        <w:spacing w:after="0" w:line="360" w:lineRule="auto"/>
        <w:jc w:val="both"/>
        <w:rPr>
          <w:rFonts w:ascii="Times New Roman" w:hAnsi="Times New Roman" w:cs="Times New Roman"/>
          <w:bCs/>
          <w:sz w:val="24"/>
          <w:szCs w:val="24"/>
          <w:lang w:val="en-US"/>
        </w:rPr>
      </w:pPr>
    </w:p>
    <w:p w:rsidR="00A63308" w:rsidRPr="005442AE" w:rsidRDefault="00A63308" w:rsidP="0081716A">
      <w:pPr>
        <w:tabs>
          <w:tab w:val="left" w:pos="-1440"/>
        </w:tabs>
        <w:spacing w:after="0" w:line="240" w:lineRule="auto"/>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ab/>
      </w:r>
    </w:p>
    <w:p w:rsidR="00A63308" w:rsidRPr="005442AE" w:rsidRDefault="00A63308" w:rsidP="001672D7">
      <w:pPr>
        <w:tabs>
          <w:tab w:val="left" w:pos="-1440"/>
        </w:tabs>
        <w:ind w:left="2832" w:hanging="2832"/>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24.0:</w:t>
      </w:r>
      <w:r w:rsidRPr="005442AE">
        <w:rPr>
          <w:rFonts w:ascii="Times New Roman" w:hAnsi="Times New Roman" w:cs="Times New Roman"/>
          <w:b/>
          <w:bCs/>
          <w:sz w:val="24"/>
          <w:szCs w:val="24"/>
          <w:lang w:val="en-US"/>
        </w:rPr>
        <w:tab/>
        <w:t xml:space="preserve">Inland Freight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Plant/Warehouse to Customer</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DFRETINTCLI</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rsidR="00557FFE" w:rsidRPr="005442AE" w:rsidRDefault="00A63308" w:rsidP="00B630E9">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customers and any affiliations you had with the carriers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w:t>
      </w:r>
      <w:r w:rsidR="00B630E9" w:rsidRPr="005442AE">
        <w:rPr>
          <w:rFonts w:ascii="Times New Roman" w:hAnsi="Times New Roman" w:cs="Times New Roman"/>
          <w:sz w:val="24"/>
          <w:szCs w:val="24"/>
          <w:lang w:val="en-US"/>
        </w:rPr>
        <w:t>ents to the narrative response.</w:t>
      </w:r>
    </w:p>
    <w:p w:rsidR="00B630E9" w:rsidRPr="005442AE" w:rsidRDefault="00B630E9" w:rsidP="00ED35B7">
      <w:pPr>
        <w:tabs>
          <w:tab w:val="left" w:pos="-1440"/>
        </w:tabs>
        <w:spacing w:after="0" w:line="240" w:lineRule="auto"/>
        <w:ind w:left="2124" w:hanging="2124"/>
        <w:jc w:val="both"/>
        <w:rPr>
          <w:rFonts w:ascii="Times New Roman" w:hAnsi="Times New Roman" w:cs="Times New Roman"/>
          <w:sz w:val="24"/>
          <w:szCs w:val="24"/>
          <w:lang w:val="en-US"/>
        </w:rPr>
      </w:pPr>
    </w:p>
    <w:p w:rsidR="00A63308" w:rsidRPr="005442AE" w:rsidRDefault="00B630E9"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25.0: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Inland Insurance</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DSEGINT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on shipments from the factory or distribution warehouse to the customer’s place of delivery.</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and include your worksheets as attachments to the narrative response.</w:t>
      </w:r>
    </w:p>
    <w:p w:rsidR="00557FFE" w:rsidRPr="005442AE" w:rsidRDefault="00557FFE" w:rsidP="00ED35B7">
      <w:pPr>
        <w:spacing w:after="0" w:line="240" w:lineRule="auto"/>
        <w:jc w:val="both"/>
        <w:rPr>
          <w:rFonts w:ascii="Times New Roman" w:hAnsi="Times New Roman" w:cs="Times New Roman"/>
          <w:b/>
          <w:bCs/>
          <w:sz w:val="24"/>
          <w:szCs w:val="24"/>
          <w:lang w:val="en-US"/>
        </w:rPr>
      </w:pPr>
    </w:p>
    <w:p w:rsidR="00A63308" w:rsidRPr="005442AE" w:rsidRDefault="00B630E9"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26.0: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Destination</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DDEST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customer’s place of delivery.</w:t>
      </w:r>
    </w:p>
    <w:p w:rsidR="00712F40" w:rsidRPr="005442AE" w:rsidRDefault="00712F40" w:rsidP="00A63308">
      <w:pPr>
        <w:rPr>
          <w:rFonts w:ascii="Times New Roman" w:hAnsi="Times New Roman" w:cs="Times New Roman"/>
          <w:b/>
          <w:bCs/>
          <w:sz w:val="24"/>
          <w:szCs w:val="24"/>
          <w:lang w:val="en-US"/>
        </w:rPr>
      </w:pPr>
    </w:p>
    <w:p w:rsidR="00A63308" w:rsidRPr="005442AE" w:rsidRDefault="00B630E9" w:rsidP="00A63308">
      <w:pPr>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FIELD NUMBER 27.0: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Commissions</w:t>
      </w:r>
      <w:r w:rsidR="00A63308" w:rsidRPr="005442AE">
        <w:rPr>
          <w:rFonts w:ascii="Times New Roman" w:hAnsi="Times New Roman" w:cs="Times New Roman"/>
          <w:b/>
          <w:bCs/>
          <w:sz w:val="24"/>
          <w:szCs w:val="24"/>
          <w:lang w:val="en-US"/>
        </w:rPr>
        <w:tab/>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DCOMIS</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commissions paid to selling agents, affiliated or not.  If more than one commission was paid, report each commission in a separate field.</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rsidR="00B630E9" w:rsidRPr="005442AE" w:rsidRDefault="00B630E9" w:rsidP="00ED35B7">
      <w:pPr>
        <w:tabs>
          <w:tab w:val="left" w:pos="-1440"/>
        </w:tabs>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28.0:</w:t>
      </w:r>
      <w:r w:rsidRPr="005442AE">
        <w:rPr>
          <w:rFonts w:ascii="Times New Roman" w:hAnsi="Times New Roman" w:cs="Times New Roman"/>
          <w:b/>
          <w:bCs/>
          <w:sz w:val="24"/>
          <w:szCs w:val="24"/>
          <w:lang w:val="en-US"/>
        </w:rPr>
        <w:tab/>
        <w:t>Selling Agent</w:t>
      </w:r>
    </w:p>
    <w:p w:rsidR="00A63308" w:rsidRPr="005442AE" w:rsidRDefault="00A63308" w:rsidP="00A63308">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DAGENT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name and internal code designating the commissioned selling agent.  If more than one commission was paid, report the name and code of each selling agent in a separate field.</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Provide a list of commissioned selling agents and an internal code for each, the applicable commission rates, and whether the agent is affiliated with you.</w:t>
      </w:r>
    </w:p>
    <w:p w:rsidR="00B630E9" w:rsidRPr="005442AE" w:rsidRDefault="00B630E9" w:rsidP="00ED35B7">
      <w:pPr>
        <w:tabs>
          <w:tab w:val="left" w:pos="-1440"/>
        </w:tabs>
        <w:spacing w:after="0" w:line="240" w:lineRule="auto"/>
        <w:ind w:left="2126" w:hanging="2126"/>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29.0:</w:t>
      </w:r>
      <w:r w:rsidRPr="005442AE">
        <w:rPr>
          <w:rFonts w:ascii="Times New Roman" w:hAnsi="Times New Roman" w:cs="Times New Roman"/>
          <w:b/>
          <w:sz w:val="24"/>
          <w:szCs w:val="24"/>
          <w:lang w:val="en-US"/>
        </w:rPr>
        <w:tab/>
        <w:t xml:space="preserve">Selling Agent Relationship </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DRELAG</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code designating affiliation</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1 = Unaffiliated</w:t>
      </w:r>
    </w:p>
    <w:p w:rsidR="00A63308" w:rsidRPr="005442AE" w:rsidRDefault="00A63308" w:rsidP="00A63308">
      <w:pPr>
        <w:tabs>
          <w:tab w:val="left" w:pos="-1440"/>
        </w:tabs>
        <w:spacing w:after="0"/>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2 = Affiliated</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B630E9" w:rsidRPr="005442AE" w:rsidRDefault="00B630E9" w:rsidP="00ED35B7">
      <w:pPr>
        <w:tabs>
          <w:tab w:val="left" w:pos="-1440"/>
        </w:tabs>
        <w:spacing w:after="0" w:line="240" w:lineRule="auto"/>
        <w:ind w:left="2126" w:hanging="2126"/>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30.0:</w:t>
      </w:r>
      <w:r w:rsidRPr="005442AE">
        <w:rPr>
          <w:rFonts w:ascii="Times New Roman" w:hAnsi="Times New Roman" w:cs="Times New Roman"/>
          <w:sz w:val="24"/>
          <w:szCs w:val="24"/>
          <w:lang w:val="en-US"/>
        </w:rPr>
        <w:tab/>
      </w:r>
      <w:r w:rsidRPr="005442AE">
        <w:rPr>
          <w:rFonts w:ascii="Times New Roman" w:hAnsi="Times New Roman" w:cs="Times New Roman"/>
          <w:b/>
          <w:bCs/>
          <w:sz w:val="24"/>
          <w:szCs w:val="24"/>
          <w:lang w:val="en-US"/>
        </w:rPr>
        <w:t xml:space="preserve">Warehousing Expense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After-sale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DDESPARMPS</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w:t>
      </w:r>
      <w:r w:rsidR="00BA3A51" w:rsidRPr="005442AE">
        <w:rPr>
          <w:rFonts w:ascii="Times New Roman" w:hAnsi="Times New Roman" w:cs="Times New Roman"/>
          <w:sz w:val="24"/>
          <w:szCs w:val="24"/>
          <w:lang w:val="en-US"/>
        </w:rPr>
        <w:t xml:space="preserve">direct </w:t>
      </w:r>
      <w:r w:rsidRPr="005442AE">
        <w:rPr>
          <w:rFonts w:ascii="Times New Roman" w:hAnsi="Times New Roman" w:cs="Times New Roman"/>
          <w:sz w:val="24"/>
          <w:szCs w:val="24"/>
          <w:lang w:val="en-US"/>
        </w:rPr>
        <w:t xml:space="preserve">cost of after-sale warehousing provided to the client. The cost of warehousing reported in this field should include only direct expenses, </w:t>
      </w:r>
      <w:r w:rsidR="00B9772B"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The indirect expenses must be reported in field 34.0</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w:t>
      </w:r>
      <w:r w:rsidRPr="005442AE">
        <w:rPr>
          <w:rFonts w:ascii="Times New Roman" w:hAnsi="Times New Roman" w:cs="Times New Roman"/>
          <w:sz w:val="24"/>
          <w:szCs w:val="24"/>
          <w:lang w:val="en-US"/>
        </w:rPr>
        <w:lastRenderedPageBreak/>
        <w:t xml:space="preserve">calculated the unit cost of warehousing and submit your worksheets as an attachment to the narrative response. If the warehouse is owned by you or an affiliate, describe how you allocated the </w:t>
      </w:r>
      <w:r w:rsidR="00BA3A51" w:rsidRPr="005442AE">
        <w:rPr>
          <w:rFonts w:ascii="Times New Roman" w:hAnsi="Times New Roman" w:cs="Times New Roman"/>
          <w:sz w:val="24"/>
          <w:szCs w:val="24"/>
          <w:lang w:val="en-US"/>
        </w:rPr>
        <w:t xml:space="preserve">direct and indirect </w:t>
      </w:r>
      <w:r w:rsidRPr="005442AE">
        <w:rPr>
          <w:rFonts w:ascii="Times New Roman" w:hAnsi="Times New Roman" w:cs="Times New Roman"/>
          <w:sz w:val="24"/>
          <w:szCs w:val="24"/>
          <w:lang w:val="en-US"/>
        </w:rPr>
        <w:t>cost of the warehouse operations.</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31.0:</w:t>
      </w:r>
      <w:r w:rsidRPr="005442AE">
        <w:rPr>
          <w:rFonts w:ascii="Times New Roman" w:hAnsi="Times New Roman" w:cs="Times New Roman"/>
          <w:b/>
          <w:sz w:val="24"/>
          <w:szCs w:val="24"/>
          <w:lang w:val="en-US"/>
        </w:rPr>
        <w:tab/>
        <w:t>Advertising Expenses</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DDESPROP</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ab/>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rsidR="00315185" w:rsidRPr="005442AE" w:rsidRDefault="00315185" w:rsidP="00D46136">
      <w:pPr>
        <w:tabs>
          <w:tab w:val="left" w:pos="-1440"/>
        </w:tabs>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32.0:</w:t>
      </w:r>
      <w:r w:rsidRPr="005442AE">
        <w:rPr>
          <w:rFonts w:ascii="Times New Roman" w:hAnsi="Times New Roman" w:cs="Times New Roman"/>
          <w:b/>
          <w:sz w:val="24"/>
          <w:szCs w:val="24"/>
          <w:lang w:val="en-US"/>
        </w:rPr>
        <w:tab/>
        <w:t>Technical Service Expense</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DDESPASS</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w:t>
      </w:r>
      <w:r w:rsidRPr="005442AE">
        <w:rPr>
          <w:rFonts w:ascii="Times New Roman" w:hAnsi="Times New Roman" w:cs="Times New Roman"/>
          <w:bCs/>
          <w:sz w:val="24"/>
          <w:szCs w:val="24"/>
          <w:lang w:val="en-US"/>
        </w:rPr>
        <w:t>technical services</w:t>
      </w:r>
      <w:r w:rsidRPr="005442AE">
        <w:rPr>
          <w:rFonts w:ascii="Times New Roman" w:hAnsi="Times New Roman" w:cs="Times New Roman"/>
          <w:sz w:val="24"/>
          <w:szCs w:val="24"/>
          <w:lang w:val="en-US"/>
        </w:rPr>
        <w:t xml:space="preserve">.  Include only the direct expense </w:t>
      </w:r>
      <w:r w:rsidR="00675D0A"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Report indirect technical service expenses as part of indirect selling expenses (field 34.0).</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rsidR="00B630E9" w:rsidRPr="005442AE" w:rsidRDefault="00B630E9" w:rsidP="00D46136">
      <w:pPr>
        <w:spacing w:after="0" w:line="240" w:lineRule="auto"/>
        <w:rPr>
          <w:rFonts w:ascii="Times New Roman" w:hAnsi="Times New Roman" w:cs="Times New Roman"/>
          <w:b/>
          <w:sz w:val="24"/>
          <w:szCs w:val="24"/>
          <w:lang w:val="en-US"/>
        </w:rPr>
      </w:pPr>
    </w:p>
    <w:p w:rsidR="00A63308" w:rsidRPr="005442AE" w:rsidRDefault="00B630E9" w:rsidP="00A6330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NUMER</w:t>
      </w:r>
      <w:r w:rsidR="00A63308" w:rsidRPr="005442AE">
        <w:rPr>
          <w:rFonts w:ascii="Times New Roman" w:hAnsi="Times New Roman" w:cs="Times New Roman"/>
          <w:b/>
          <w:sz w:val="24"/>
          <w:szCs w:val="24"/>
          <w:lang w:val="en-US"/>
        </w:rPr>
        <w:t xml:space="preserve"> </w:t>
      </w:r>
      <w:proofErr w:type="gramStart"/>
      <w:r w:rsidR="00A63308" w:rsidRPr="005442AE">
        <w:rPr>
          <w:rFonts w:ascii="Times New Roman" w:hAnsi="Times New Roman" w:cs="Times New Roman"/>
          <w:b/>
          <w:sz w:val="24"/>
          <w:szCs w:val="24"/>
          <w:lang w:val="en-US"/>
        </w:rPr>
        <w:t>33.(</w:t>
      </w:r>
      <w:proofErr w:type="gramEnd"/>
      <w:r w:rsidR="00A63308" w:rsidRPr="005442AE">
        <w:rPr>
          <w:rFonts w:ascii="Times New Roman" w:hAnsi="Times New Roman" w:cs="Times New Roman"/>
          <w:b/>
          <w:sz w:val="24"/>
          <w:szCs w:val="24"/>
          <w:lang w:val="en-US"/>
        </w:rPr>
        <w:t>1-n):</w:t>
      </w:r>
      <w:r w:rsidR="00A63308" w:rsidRPr="005442AE">
        <w:rPr>
          <w:rFonts w:ascii="Times New Roman" w:hAnsi="Times New Roman" w:cs="Times New Roman"/>
          <w:b/>
          <w:sz w:val="24"/>
          <w:szCs w:val="24"/>
          <w:lang w:val="en-US"/>
        </w:rPr>
        <w:tab/>
      </w:r>
      <w:r w:rsidR="00A63308" w:rsidRPr="005442AE">
        <w:rPr>
          <w:rFonts w:ascii="Times New Roman" w:hAnsi="Times New Roman" w:cs="Times New Roman"/>
          <w:b/>
          <w:bCs/>
          <w:sz w:val="24"/>
          <w:szCs w:val="24"/>
          <w:lang w:val="en-US"/>
        </w:rPr>
        <w:t>Other Direct Selling Expenses</w:t>
      </w:r>
      <w:r w:rsidR="001672D7" w:rsidRPr="005442AE">
        <w:rPr>
          <w:rFonts w:ascii="Times New Roman" w:hAnsi="Times New Roman" w:cs="Times New Roman"/>
          <w:b/>
          <w:bCs/>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DDESPODIR</w:t>
      </w:r>
      <w:r w:rsidR="0034228C" w:rsidRPr="005442AE">
        <w:rPr>
          <w:rFonts w:ascii="Times New Roman" w:hAnsi="Times New Roman" w:cs="Times New Roman"/>
          <w:sz w:val="24"/>
          <w:szCs w:val="24"/>
          <w:lang w:val="en-US"/>
        </w:rPr>
        <w:t xml:space="preserve"> (1-n)</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type of direct selling expense incurred and your basis for considering it directly related to sales of the like product.  Include a list of all direct and indirect expenses incurred and </w:t>
      </w:r>
      <w:proofErr w:type="gramStart"/>
      <w:r w:rsidRPr="005442AE">
        <w:rPr>
          <w:rFonts w:ascii="Times New Roman" w:hAnsi="Times New Roman" w:cs="Times New Roman"/>
          <w:sz w:val="24"/>
          <w:szCs w:val="24"/>
          <w:lang w:val="en-US"/>
        </w:rPr>
        <w:t>provide  a</w:t>
      </w:r>
      <w:proofErr w:type="gramEnd"/>
      <w:r w:rsidRPr="005442AE">
        <w:rPr>
          <w:rFonts w:ascii="Times New Roman" w:hAnsi="Times New Roman" w:cs="Times New Roman"/>
          <w:sz w:val="24"/>
          <w:szCs w:val="24"/>
          <w:lang w:val="en-US"/>
        </w:rPr>
        <w:t xml:space="preserve"> worksheet demonstrating the allocation of the direct expense to each sale of the like product.</w:t>
      </w:r>
    </w:p>
    <w:p w:rsidR="00B630E9" w:rsidRPr="005442AE" w:rsidRDefault="00B630E9" w:rsidP="00D46136">
      <w:pPr>
        <w:tabs>
          <w:tab w:val="left" w:pos="-1440"/>
        </w:tabs>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34.0:</w:t>
      </w:r>
      <w:r w:rsidRPr="005442AE">
        <w:rPr>
          <w:rFonts w:ascii="Times New Roman" w:hAnsi="Times New Roman" w:cs="Times New Roman"/>
          <w:b/>
          <w:sz w:val="24"/>
          <w:szCs w:val="24"/>
          <w:lang w:val="en-US"/>
        </w:rPr>
        <w:tab/>
        <w:t>Indirect Selling Expenses</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DDESPIND</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indirect selling expenses (e.g., sales office rent and salesmen’s salaries) incurred to sell the product in the foreign market.  Where indirect selling expenses have been incurred by the producer and an affiliated reseller, create separate fields for the expenses of each company.</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sales overhead expenses incurred.  Include a list of the overhead expenses incurred and provide worksheets demonstrating the allocation of these expenses, as well as the indirect expenses separated from the direct selling expenses reported in fields 30.0 through </w:t>
      </w:r>
      <w:proofErr w:type="gramStart"/>
      <w:r w:rsidRPr="005442AE">
        <w:rPr>
          <w:rFonts w:ascii="Times New Roman" w:hAnsi="Times New Roman" w:cs="Times New Roman"/>
          <w:sz w:val="24"/>
          <w:szCs w:val="24"/>
          <w:lang w:val="en-US"/>
        </w:rPr>
        <w:t>33.(</w:t>
      </w:r>
      <w:proofErr w:type="gramEnd"/>
      <w:r w:rsidRPr="005442AE">
        <w:rPr>
          <w:rFonts w:ascii="Times New Roman" w:hAnsi="Times New Roman" w:cs="Times New Roman"/>
          <w:sz w:val="24"/>
          <w:szCs w:val="24"/>
          <w:lang w:val="en-US"/>
        </w:rPr>
        <w:t>1-n).  Where more than one company incurred indirect selling expenses, submit separate worksheets for each.</w:t>
      </w:r>
    </w:p>
    <w:p w:rsidR="00B630E9" w:rsidRPr="005442AE" w:rsidRDefault="00B630E9" w:rsidP="00D46136">
      <w:pPr>
        <w:spacing w:after="0" w:line="240" w:lineRule="auto"/>
        <w:rPr>
          <w:rFonts w:ascii="Times New Roman" w:hAnsi="Times New Roman" w:cs="Times New Roman"/>
          <w:b/>
          <w:sz w:val="24"/>
          <w:szCs w:val="24"/>
          <w:lang w:val="en-US"/>
        </w:rPr>
      </w:pPr>
    </w:p>
    <w:p w:rsidR="00A63308" w:rsidRPr="005442AE" w:rsidRDefault="00B630E9" w:rsidP="00A63308">
      <w:pPr>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35.0:</w:t>
      </w:r>
      <w:r w:rsidRPr="005442AE">
        <w:rPr>
          <w:rFonts w:ascii="Times New Roman" w:hAnsi="Times New Roman" w:cs="Times New Roman"/>
          <w:b/>
          <w:sz w:val="24"/>
          <w:szCs w:val="24"/>
          <w:lang w:val="en-US"/>
        </w:rPr>
        <w:tab/>
      </w:r>
      <w:r w:rsidR="00A63308" w:rsidRPr="005442AE">
        <w:rPr>
          <w:rFonts w:ascii="Times New Roman" w:hAnsi="Times New Roman" w:cs="Times New Roman"/>
          <w:b/>
          <w:bCs/>
          <w:sz w:val="24"/>
          <w:szCs w:val="24"/>
          <w:lang w:val="en-US"/>
        </w:rPr>
        <w:t>Inventory Carrying Costs</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DDESPEST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opport</w:t>
      </w:r>
      <w:r w:rsidR="004F76A9" w:rsidRPr="005442AE">
        <w:rPr>
          <w:rFonts w:ascii="Times New Roman" w:hAnsi="Times New Roman" w:cs="Times New Roman"/>
          <w:sz w:val="24"/>
          <w:szCs w:val="24"/>
          <w:lang w:val="en-US"/>
        </w:rPr>
        <w:t>unit</w:t>
      </w:r>
      <w:r w:rsidR="00170B3B" w:rsidRPr="005442AE">
        <w:rPr>
          <w:rFonts w:ascii="Times New Roman" w:hAnsi="Times New Roman" w:cs="Times New Roman"/>
          <w:sz w:val="24"/>
          <w:szCs w:val="24"/>
          <w:lang w:val="en-US"/>
        </w:rPr>
        <w:t>y</w:t>
      </w:r>
      <w:r w:rsidRPr="005442AE">
        <w:rPr>
          <w:rFonts w:ascii="Times New Roman" w:hAnsi="Times New Roman" w:cs="Times New Roman"/>
          <w:sz w:val="24"/>
          <w:szCs w:val="24"/>
          <w:lang w:val="en-US"/>
        </w:rPr>
        <w:t xml:space="preserve"> cost incurred </w:t>
      </w:r>
      <w:r w:rsidR="00D35627" w:rsidRPr="005442AE">
        <w:rPr>
          <w:rFonts w:ascii="Times New Roman" w:hAnsi="Times New Roman" w:cs="Times New Roman"/>
          <w:sz w:val="24"/>
          <w:szCs w:val="24"/>
          <w:lang w:val="en-US"/>
        </w:rPr>
        <w:t>to hold stocks for sale</w:t>
      </w:r>
      <w:r w:rsidRPr="005442AE">
        <w:rPr>
          <w:rFonts w:ascii="Times New Roman" w:hAnsi="Times New Roman" w:cs="Times New Roman"/>
          <w:sz w:val="24"/>
          <w:szCs w:val="24"/>
          <w:lang w:val="en-US"/>
        </w:rPr>
        <w:t>, computed at the actual cost of short-term debt incurred by your company</w:t>
      </w:r>
      <w:r w:rsidR="00170B3B"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If you did not borrow short-term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prior to </w:t>
      </w:r>
      <w:r w:rsidR="00170B3B" w:rsidRPr="005442AE">
        <w:rPr>
          <w:rFonts w:ascii="Times New Roman" w:hAnsi="Times New Roman" w:cs="Times New Roman"/>
          <w:sz w:val="24"/>
          <w:szCs w:val="24"/>
          <w:lang w:val="en-US"/>
        </w:rPr>
        <w:t>sale</w:t>
      </w:r>
      <w:r w:rsidR="00D35627"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provide the average length of time in inventory prior to </w:t>
      </w:r>
      <w:r w:rsidR="000510E9" w:rsidRPr="005442AE">
        <w:rPr>
          <w:rFonts w:ascii="Times New Roman" w:hAnsi="Times New Roman" w:cs="Times New Roman"/>
          <w:sz w:val="24"/>
          <w:szCs w:val="24"/>
          <w:lang w:val="en-US"/>
        </w:rPr>
        <w:t>the sale</w:t>
      </w:r>
      <w:r w:rsidRPr="005442AE">
        <w:rPr>
          <w:rFonts w:ascii="Times New Roman" w:hAnsi="Times New Roman" w:cs="Times New Roman"/>
          <w:sz w:val="24"/>
          <w:szCs w:val="24"/>
          <w:lang w:val="en-US"/>
        </w:rPr>
        <w:t xml:space="preserve"> to the first unaffiliated customer (or to the affiliated customer if you are reporting such sales).  T</w:t>
      </w:r>
      <w:r w:rsidR="007D0893" w:rsidRPr="005442AE">
        <w:rPr>
          <w:rFonts w:ascii="Times New Roman" w:hAnsi="Times New Roman" w:cs="Times New Roman"/>
          <w:sz w:val="24"/>
          <w:szCs w:val="24"/>
          <w:lang w:val="en-US"/>
        </w:rPr>
        <w:t>he cost reported should be based</w:t>
      </w:r>
      <w:r w:rsidRPr="005442AE">
        <w:rPr>
          <w:rFonts w:ascii="Times New Roman" w:hAnsi="Times New Roman" w:cs="Times New Roman"/>
          <w:sz w:val="24"/>
          <w:szCs w:val="24"/>
          <w:lang w:val="en-US"/>
        </w:rPr>
        <w:t xml:space="preserve"> on the period from the end of production to the date of shipment to the customer. Indicate the source of the short-term interest rate used in the calculation.</w:t>
      </w:r>
    </w:p>
    <w:p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36.0:</w:t>
      </w:r>
      <w:r w:rsidRPr="005442AE">
        <w:rPr>
          <w:rFonts w:ascii="Times New Roman" w:hAnsi="Times New Roman" w:cs="Times New Roman"/>
          <w:b/>
          <w:sz w:val="24"/>
          <w:szCs w:val="24"/>
          <w:lang w:val="en-US"/>
        </w:rPr>
        <w:tab/>
        <w:t>Packing Cost</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DCUSTEMB</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packing.  Include the cost of labor, materials and overhead.  If a product is produced at more than one plant, report the weighted average packing cost of all plants combined.  </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rsidR="00A63308" w:rsidRPr="005442AE" w:rsidRDefault="00A63308" w:rsidP="00D46136">
      <w:pPr>
        <w:spacing w:after="0" w:line="240" w:lineRule="auto"/>
        <w:jc w:val="both"/>
        <w:rPr>
          <w:rFonts w:ascii="Times New Roman" w:hAnsi="Times New Roman" w:cs="Times New Roman"/>
          <w:b/>
          <w:sz w:val="24"/>
          <w:szCs w:val="24"/>
          <w:lang w:val="en-US"/>
        </w:rPr>
      </w:pP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37.0</w:t>
      </w:r>
      <w:r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ab/>
      </w:r>
      <w:r w:rsidR="00832020" w:rsidRPr="005442AE">
        <w:rPr>
          <w:rFonts w:ascii="Times New Roman" w:hAnsi="Times New Roman" w:cs="Times New Roman"/>
          <w:b/>
          <w:sz w:val="24"/>
          <w:szCs w:val="24"/>
          <w:lang w:val="en-US"/>
        </w:rPr>
        <w:t>Total</w:t>
      </w:r>
      <w:r w:rsidRPr="005442AE">
        <w:rPr>
          <w:rFonts w:ascii="Times New Roman" w:hAnsi="Times New Roman" w:cs="Times New Roman"/>
          <w:b/>
          <w:sz w:val="24"/>
          <w:szCs w:val="24"/>
          <w:lang w:val="en-US"/>
        </w:rPr>
        <w:t xml:space="preserve"> Cost</w:t>
      </w:r>
      <w:r w:rsidR="00506B6C"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DCUSTPROD</w:t>
      </w:r>
    </w:p>
    <w:p w:rsidR="00A63308" w:rsidRPr="005442AE" w:rsidRDefault="00A63308" w:rsidP="00506B6C">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w:t>
      </w:r>
      <w:r w:rsidR="00506B6C" w:rsidRPr="005442AE">
        <w:rPr>
          <w:rFonts w:ascii="Times New Roman" w:hAnsi="Times New Roman" w:cs="Times New Roman"/>
          <w:sz w:val="24"/>
          <w:szCs w:val="24"/>
          <w:lang w:val="en-US"/>
        </w:rPr>
        <w:t xml:space="preserve"> total cost per unit</w:t>
      </w:r>
      <w:r w:rsidRPr="005442AE">
        <w:rPr>
          <w:rFonts w:ascii="Times New Roman" w:hAnsi="Times New Roman" w:cs="Times New Roman"/>
          <w:sz w:val="24"/>
          <w:szCs w:val="24"/>
          <w:lang w:val="en-US"/>
        </w:rPr>
        <w:t>, according to the unit cost submitted in</w:t>
      </w:r>
      <w:r w:rsidR="00506B6C" w:rsidRPr="005442AE">
        <w:rPr>
          <w:rFonts w:ascii="Times New Roman" w:hAnsi="Times New Roman" w:cs="Times New Roman"/>
          <w:sz w:val="24"/>
          <w:szCs w:val="24"/>
          <w:lang w:val="en-US"/>
        </w:rPr>
        <w:t xml:space="preserve"> </w:t>
      </w:r>
      <w:r w:rsidR="00051429" w:rsidRPr="005442AE">
        <w:rPr>
          <w:rFonts w:ascii="Times New Roman" w:hAnsi="Times New Roman" w:cs="Times New Roman"/>
          <w:sz w:val="24"/>
          <w:szCs w:val="24"/>
          <w:lang w:val="en-US"/>
        </w:rPr>
        <w:t>Item B</w:t>
      </w:r>
      <w:r w:rsidRPr="005442AE">
        <w:rPr>
          <w:rFonts w:ascii="Times New Roman" w:hAnsi="Times New Roman" w:cs="Times New Roman"/>
          <w:sz w:val="24"/>
          <w:szCs w:val="24"/>
          <w:lang w:val="en-US"/>
        </w:rPr>
        <w:t xml:space="preserve">, excluding </w:t>
      </w:r>
      <w:r w:rsidR="00832020" w:rsidRPr="005442AE">
        <w:rPr>
          <w:rFonts w:ascii="Times New Roman" w:hAnsi="Times New Roman" w:cs="Times New Roman"/>
          <w:sz w:val="24"/>
          <w:szCs w:val="24"/>
          <w:lang w:val="en-US"/>
        </w:rPr>
        <w:t>selling</w:t>
      </w:r>
      <w:r w:rsidRPr="005442AE">
        <w:rPr>
          <w:rFonts w:ascii="Times New Roman" w:hAnsi="Times New Roman" w:cs="Times New Roman"/>
          <w:sz w:val="24"/>
          <w:szCs w:val="24"/>
          <w:lang w:val="en-US"/>
        </w:rPr>
        <w:t xml:space="preserve"> expenses.</w:t>
      </w:r>
    </w:p>
    <w:p w:rsidR="00D46136" w:rsidRPr="005442AE" w:rsidRDefault="00D46136" w:rsidP="00A63308">
      <w:pPr>
        <w:jc w:val="both"/>
        <w:rPr>
          <w:rFonts w:ascii="Times New Roman" w:hAnsi="Times New Roman" w:cs="Times New Roman"/>
          <w:sz w:val="24"/>
          <w:szCs w:val="24"/>
          <w:lang w:val="en-US"/>
        </w:rPr>
      </w:pPr>
    </w:p>
    <w:tbl>
      <w:tblPr>
        <w:tblStyle w:val="Tabelacomgrade"/>
        <w:tblW w:w="0" w:type="auto"/>
        <w:tblLook w:val="04A0" w:firstRow="1" w:lastRow="0" w:firstColumn="1" w:lastColumn="0" w:noHBand="0" w:noVBand="1"/>
      </w:tblPr>
      <w:tblGrid>
        <w:gridCol w:w="9886"/>
      </w:tblGrid>
      <w:tr w:rsidR="00A63308" w:rsidRPr="005442AE" w:rsidTr="003B0429">
        <w:tc>
          <w:tcPr>
            <w:tcW w:w="9886" w:type="dxa"/>
          </w:tcPr>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Fields 38.0 through 45.0:  </w:t>
            </w:r>
            <w:r w:rsidRPr="005442AE">
              <w:rPr>
                <w:rFonts w:ascii="Times New Roman" w:hAnsi="Times New Roman" w:cs="Times New Roman"/>
                <w:sz w:val="24"/>
                <w:szCs w:val="24"/>
                <w:lang w:val="en-US"/>
              </w:rPr>
              <w:t xml:space="preserve">Please respond to the following items if you are reporting third-country sales.  </w:t>
            </w:r>
            <w:r w:rsidR="009F2C28" w:rsidRPr="005442AE">
              <w:rPr>
                <w:rFonts w:ascii="Times New Roman" w:hAnsi="Times New Roman" w:cs="Times New Roman"/>
                <w:sz w:val="24"/>
                <w:szCs w:val="24"/>
                <w:lang w:val="en-US"/>
              </w:rPr>
              <w:t>This</w:t>
            </w:r>
            <w:r w:rsidRPr="005442AE">
              <w:rPr>
                <w:rFonts w:ascii="Times New Roman" w:hAnsi="Times New Roman" w:cs="Times New Roman"/>
                <w:sz w:val="24"/>
                <w:szCs w:val="24"/>
                <w:lang w:val="en-US"/>
              </w:rPr>
              <w:t xml:space="preserve"> information will be used if sales in home market are considered inadequate to calculate the normal value.    Please report all values in American dollars.  </w:t>
            </w:r>
          </w:p>
        </w:tc>
      </w:tr>
    </w:tbl>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p>
    <w:p w:rsidR="00A63308" w:rsidRPr="005442AE" w:rsidRDefault="00B630E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38.0:</w:t>
      </w:r>
      <w:r w:rsidRPr="005442AE">
        <w:rPr>
          <w:rFonts w:ascii="Times New Roman" w:hAnsi="Times New Roman" w:cs="Times New Roman"/>
          <w:b/>
          <w:sz w:val="24"/>
          <w:szCs w:val="24"/>
          <w:lang w:val="en-US"/>
        </w:rPr>
        <w:tab/>
      </w:r>
      <w:r w:rsidR="00A63308" w:rsidRPr="005442AE">
        <w:rPr>
          <w:rFonts w:ascii="Times New Roman" w:hAnsi="Times New Roman" w:cs="Times New Roman"/>
          <w:b/>
          <w:sz w:val="24"/>
          <w:szCs w:val="24"/>
          <w:lang w:val="en-US"/>
        </w:rPr>
        <w:t>International Freight</w:t>
      </w:r>
      <w:r w:rsidR="005D68FA" w:rsidRPr="005442AE">
        <w:rPr>
          <w:rFonts w:ascii="Times New Roman" w:hAnsi="Times New Roman" w:cs="Times New Roman"/>
          <w:b/>
          <w:bCs/>
          <w:sz w:val="24"/>
          <w:szCs w:val="24"/>
          <w:lang w:val="en-US"/>
        </w:rPr>
        <w:t xml:space="preserve"> </w:t>
      </w:r>
      <w:r w:rsidR="00506B6C"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DFRETINTL</w:t>
      </w:r>
    </w:p>
    <w:p w:rsidR="00A63308" w:rsidRPr="005442AE" w:rsidRDefault="00A63308" w:rsidP="00A63308">
      <w:pPr>
        <w:tabs>
          <w:tab w:val="left" w:pos="-1440"/>
        </w:tabs>
        <w:ind w:left="2130" w:hanging="213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international freight incurred on shipments from the port of exit in the country of manufactur</w:t>
      </w:r>
      <w:r w:rsidR="00D765D0" w:rsidRPr="005442AE">
        <w:rPr>
          <w:rFonts w:ascii="Times New Roman" w:hAnsi="Times New Roman" w:cs="Times New Roman"/>
          <w:sz w:val="24"/>
          <w:szCs w:val="24"/>
          <w:lang w:val="en-US"/>
        </w:rPr>
        <w:t xml:space="preserve">ing </w:t>
      </w:r>
      <w:r w:rsidRPr="005442AE">
        <w:rPr>
          <w:rFonts w:ascii="Times New Roman" w:hAnsi="Times New Roman" w:cs="Times New Roman"/>
          <w:sz w:val="24"/>
          <w:szCs w:val="24"/>
          <w:lang w:val="en-US"/>
        </w:rPr>
        <w:t>to the third-country port of entry.</w:t>
      </w:r>
    </w:p>
    <w:p w:rsidR="00A63308" w:rsidRPr="005442AE" w:rsidRDefault="00A63308" w:rsidP="00A63308">
      <w:pPr>
        <w:tabs>
          <w:tab w:val="left" w:pos="-1440"/>
        </w:tabs>
        <w:ind w:left="2130" w:hanging="213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Indicate whether the freight carrier is </w:t>
      </w:r>
      <w:proofErr w:type="spellStart"/>
      <w:proofErr w:type="gramStart"/>
      <w:r w:rsidRPr="005442AE">
        <w:rPr>
          <w:rFonts w:ascii="Times New Roman" w:hAnsi="Times New Roman" w:cs="Times New Roman"/>
          <w:sz w:val="24"/>
          <w:szCs w:val="24"/>
          <w:lang w:val="en-US"/>
        </w:rPr>
        <w:t>a</w:t>
      </w:r>
      <w:proofErr w:type="spellEnd"/>
      <w:proofErr w:type="gramEnd"/>
      <w:r w:rsidRPr="005442AE">
        <w:rPr>
          <w:rFonts w:ascii="Times New Roman" w:hAnsi="Times New Roman" w:cs="Times New Roman"/>
          <w:sz w:val="24"/>
          <w:szCs w:val="24"/>
          <w:lang w:val="en-US"/>
        </w:rPr>
        <w:t xml:space="preserve"> affiliated.  Supply any contracts with carriers that apply to the merchandise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Describe how you calculated the unit cost of international freight and include worksheets as attachments to the narrative response.</w:t>
      </w:r>
    </w:p>
    <w:p w:rsidR="00B630E9" w:rsidRPr="005442AE" w:rsidRDefault="00B630E9" w:rsidP="00D46136">
      <w:pPr>
        <w:spacing w:after="0" w:line="240" w:lineRule="auto"/>
        <w:jc w:val="both"/>
        <w:rPr>
          <w:rFonts w:ascii="Times New Roman" w:hAnsi="Times New Roman" w:cs="Times New Roman"/>
          <w:b/>
          <w:sz w:val="24"/>
          <w:szCs w:val="24"/>
          <w:lang w:val="en-US"/>
        </w:rPr>
      </w:pPr>
    </w:p>
    <w:p w:rsidR="00A63308" w:rsidRPr="005442AE" w:rsidRDefault="00B630E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39.0:</w:t>
      </w:r>
      <w:r w:rsidRPr="005442AE">
        <w:rPr>
          <w:rFonts w:ascii="Times New Roman" w:hAnsi="Times New Roman" w:cs="Times New Roman"/>
          <w:b/>
          <w:sz w:val="24"/>
          <w:szCs w:val="24"/>
          <w:lang w:val="en-US"/>
        </w:rPr>
        <w:tab/>
      </w:r>
      <w:r w:rsidR="00A63308" w:rsidRPr="005442AE">
        <w:rPr>
          <w:rFonts w:ascii="Times New Roman" w:hAnsi="Times New Roman" w:cs="Times New Roman"/>
          <w:b/>
          <w:sz w:val="24"/>
          <w:szCs w:val="24"/>
          <w:lang w:val="en-US"/>
        </w:rPr>
        <w:t>International Insurance</w:t>
      </w:r>
      <w:r w:rsidR="00BC63F1"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DSEGINTL</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insurance expense incurred on shipments from the port of exit in the </w:t>
      </w:r>
      <w:r w:rsidR="00023431" w:rsidRPr="005442AE">
        <w:rPr>
          <w:rFonts w:ascii="Times New Roman" w:hAnsi="Times New Roman" w:cs="Times New Roman"/>
          <w:sz w:val="24"/>
          <w:szCs w:val="24"/>
          <w:lang w:val="en-US"/>
        </w:rPr>
        <w:t xml:space="preserve">country of </w:t>
      </w:r>
      <w:proofErr w:type="spellStart"/>
      <w:r w:rsidR="00023431" w:rsidRPr="005442AE">
        <w:rPr>
          <w:rFonts w:ascii="Times New Roman" w:hAnsi="Times New Roman" w:cs="Times New Roman"/>
          <w:sz w:val="24"/>
          <w:szCs w:val="24"/>
          <w:lang w:val="en-US"/>
        </w:rPr>
        <w:t>manufacturing</w:t>
      </w:r>
      <w:r w:rsidRPr="005442AE">
        <w:rPr>
          <w:rFonts w:ascii="Times New Roman" w:hAnsi="Times New Roman" w:cs="Times New Roman"/>
          <w:sz w:val="24"/>
          <w:szCs w:val="24"/>
          <w:lang w:val="en-US"/>
        </w:rPr>
        <w:t>to</w:t>
      </w:r>
      <w:proofErr w:type="spellEnd"/>
      <w:r w:rsidRPr="005442AE">
        <w:rPr>
          <w:rFonts w:ascii="Times New Roman" w:hAnsi="Times New Roman" w:cs="Times New Roman"/>
          <w:sz w:val="24"/>
          <w:szCs w:val="24"/>
          <w:lang w:val="en-US"/>
        </w:rPr>
        <w:t xml:space="preserve"> the third- country port of entry.</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international insurance and include your worksheets as attachments to the narrative response.</w:t>
      </w:r>
    </w:p>
    <w:p w:rsidR="00B630E9" w:rsidRPr="005442AE" w:rsidRDefault="00B630E9" w:rsidP="00D46136">
      <w:pPr>
        <w:tabs>
          <w:tab w:val="left" w:pos="-1440"/>
        </w:tabs>
        <w:spacing w:after="0" w:line="240" w:lineRule="auto"/>
        <w:ind w:left="2130" w:hanging="2130"/>
        <w:jc w:val="both"/>
        <w:rPr>
          <w:rFonts w:ascii="Times New Roman" w:hAnsi="Times New Roman" w:cs="Times New Roman"/>
          <w:b/>
          <w:sz w:val="24"/>
          <w:szCs w:val="24"/>
          <w:lang w:val="en-US"/>
        </w:rPr>
      </w:pPr>
    </w:p>
    <w:p w:rsidR="00A63308" w:rsidRPr="005442AE" w:rsidRDefault="00A63308" w:rsidP="00BC63F1">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40.0</w:t>
      </w:r>
      <w:r w:rsidRPr="005442AE">
        <w:rPr>
          <w:rFonts w:ascii="Times New Roman" w:hAnsi="Times New Roman" w:cs="Times New Roman"/>
          <w:b/>
          <w:sz w:val="24"/>
          <w:szCs w:val="24"/>
          <w:lang w:val="en-US"/>
        </w:rPr>
        <w:tab/>
        <w:t>Third-Country Inland Freight from Port to Warehouse</w:t>
      </w:r>
      <w:r w:rsidR="005D68FA" w:rsidRPr="005442AE">
        <w:rPr>
          <w:rFonts w:ascii="Times New Roman" w:hAnsi="Times New Roman" w:cs="Times New Roman"/>
          <w:b/>
          <w:bCs/>
          <w:sz w:val="24"/>
          <w:szCs w:val="24"/>
          <w:lang w:val="en-US"/>
        </w:rPr>
        <w:t xml:space="preserve"> </w:t>
      </w:r>
      <w:r w:rsidR="00BC63F1"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r w:rsidR="00BC63F1" w:rsidRPr="005442AE">
        <w:rPr>
          <w:rFonts w:ascii="Times New Roman" w:hAnsi="Times New Roman" w:cs="Times New Roman"/>
          <w:b/>
          <w:bCs/>
          <w:sz w:val="24"/>
          <w:szCs w:val="24"/>
          <w:lang w:val="en-US"/>
        </w:rPr>
        <w:tab/>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DFRET3ARM</w:t>
      </w:r>
    </w:p>
    <w:p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Narrative:</w:t>
      </w:r>
      <w:r w:rsidRPr="005442AE">
        <w:rPr>
          <w:rFonts w:ascii="Times New Roman" w:hAnsi="Times New Roman" w:cs="Times New Roman"/>
          <w:sz w:val="24"/>
          <w:szCs w:val="24"/>
          <w:lang w:val="en-US"/>
        </w:rPr>
        <w:tab/>
        <w:t xml:space="preserve">Describe how you calculated the unit cost of inland freight and include your worksheets as attachments to the narrative response. </w:t>
      </w:r>
    </w:p>
    <w:p w:rsidR="00A63308" w:rsidRPr="005442AE" w:rsidRDefault="00A63308"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126B5D">
      <w:pPr>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41.0: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Inland Freight from Warehouse to Unaffiliated Customer</w:t>
      </w:r>
      <w:r w:rsidR="00126B5D" w:rsidRPr="005442AE">
        <w:rPr>
          <w:rFonts w:ascii="Times New Roman" w:hAnsi="Times New Roman" w:cs="Times New Roman"/>
          <w:b/>
          <w:bCs/>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DFRET3CLI</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freight expense incurred on shipments from the affiliated third-country reseller’s warehouse to the unaffiliated customer.</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freight and include your worksheets as attachments to the narrative response.</w:t>
      </w:r>
    </w:p>
    <w:p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42.0: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Inland Insurance</w:t>
      </w:r>
      <w:r w:rsidR="005D68FA" w:rsidRPr="005442AE">
        <w:rPr>
          <w:rFonts w:ascii="Times New Roman" w:hAnsi="Times New Roman" w:cs="Times New Roman"/>
          <w:b/>
          <w:bCs/>
          <w:sz w:val="24"/>
          <w:szCs w:val="24"/>
          <w:lang w:val="en-US"/>
        </w:rPr>
        <w:t xml:space="preserve"> </w:t>
      </w:r>
      <w:r w:rsidR="002874F6"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DSEGINT3</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cost of third-country inland insurance expense incurred on shipments within the third country.</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third-country inland insurance and include your worksheets as attachments to the narrative response.</w:t>
      </w:r>
    </w:p>
    <w:p w:rsidR="00D46136" w:rsidRPr="005442AE" w:rsidRDefault="00D46136" w:rsidP="00D46136">
      <w:pPr>
        <w:spacing w:after="0" w:line="240" w:lineRule="auto"/>
        <w:ind w:left="2126" w:hanging="2126"/>
        <w:jc w:val="both"/>
        <w:rPr>
          <w:rFonts w:ascii="Times New Roman" w:hAnsi="Times New Roman" w:cs="Times New Roman"/>
          <w:sz w:val="24"/>
          <w:szCs w:val="24"/>
          <w:lang w:val="en-US"/>
        </w:rPr>
      </w:pPr>
    </w:p>
    <w:p w:rsidR="00A63308" w:rsidRPr="005442AE" w:rsidRDefault="00A63308" w:rsidP="00B630E9">
      <w:pPr>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43.0: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Brokerage and Handling</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DMCARCORR</w:t>
      </w:r>
    </w:p>
    <w:p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cost of any additional brokerage and handling expense incurred on shipments within the third country.</w:t>
      </w:r>
    </w:p>
    <w:p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third-country brokerage and handling and include your worksheets as attachments to the narrative response.</w:t>
      </w:r>
    </w:p>
    <w:p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rsidR="00D46136" w:rsidRPr="005442AE" w:rsidRDefault="00D46136"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44.0: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Customs Duty</w:t>
      </w:r>
      <w:r w:rsidR="003A6151"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3A6151"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DII3</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amount of any third-country customs duty and customs fees paid.</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 the unit cost of third-country customs duties and customs fees and include your worksheets as attachments to the narrative response.</w:t>
      </w:r>
    </w:p>
    <w:p w:rsidR="00B630E9" w:rsidRDefault="00B630E9" w:rsidP="00D46136">
      <w:pPr>
        <w:spacing w:after="0" w:line="240" w:lineRule="auto"/>
        <w:ind w:left="2124" w:hanging="2124"/>
        <w:jc w:val="both"/>
        <w:rPr>
          <w:rFonts w:ascii="Times New Roman" w:hAnsi="Times New Roman" w:cs="Times New Roman"/>
          <w:b/>
          <w:sz w:val="24"/>
          <w:szCs w:val="24"/>
          <w:lang w:val="en-US"/>
        </w:rPr>
      </w:pPr>
    </w:p>
    <w:p w:rsidR="00E64996" w:rsidRDefault="00E64996" w:rsidP="00D46136">
      <w:pPr>
        <w:spacing w:after="0" w:line="240" w:lineRule="auto"/>
        <w:ind w:left="2124" w:hanging="2124"/>
        <w:jc w:val="both"/>
        <w:rPr>
          <w:rFonts w:ascii="Times New Roman" w:hAnsi="Times New Roman" w:cs="Times New Roman"/>
          <w:b/>
          <w:sz w:val="24"/>
          <w:szCs w:val="24"/>
          <w:lang w:val="en-US"/>
        </w:rPr>
      </w:pPr>
    </w:p>
    <w:p w:rsidR="00E64996" w:rsidRPr="005442AE" w:rsidRDefault="00E64996"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FIELD NUMBER 45.0:</w:t>
      </w:r>
      <w:r w:rsidRPr="005442AE">
        <w:rPr>
          <w:rFonts w:ascii="Times New Roman" w:hAnsi="Times New Roman" w:cs="Times New Roman"/>
          <w:b/>
          <w:sz w:val="24"/>
          <w:szCs w:val="24"/>
          <w:lang w:val="en-US"/>
        </w:rPr>
        <w:tab/>
        <w:t>Duty Drawback</w:t>
      </w:r>
      <w:r w:rsidR="003A6151"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3A6151"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DREMBIMP</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amount of any duty drawback received upon exportation of the product from the </w:t>
      </w:r>
      <w:r w:rsidR="00023431" w:rsidRPr="005442AE">
        <w:rPr>
          <w:rFonts w:ascii="Times New Roman" w:hAnsi="Times New Roman" w:cs="Times New Roman"/>
          <w:sz w:val="24"/>
          <w:szCs w:val="24"/>
          <w:lang w:val="en-US"/>
        </w:rPr>
        <w:t>country of manufacturing</w:t>
      </w:r>
      <w:r w:rsidR="00540FE4"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Explain how the amount of duty drawback received is calculated and submit your worksheets as attachments to the narrative response. </w:t>
      </w:r>
    </w:p>
    <w:p w:rsidR="00D46136" w:rsidRPr="005442AE" w:rsidRDefault="00D46136" w:rsidP="00A63308">
      <w:pPr>
        <w:ind w:left="2124" w:hanging="2124"/>
        <w:jc w:val="both"/>
        <w:rPr>
          <w:rFonts w:ascii="Times New Roman" w:hAnsi="Times New Roman" w:cs="Times New Roman"/>
          <w:sz w:val="24"/>
          <w:szCs w:val="24"/>
          <w:lang w:val="en-US"/>
        </w:rPr>
      </w:pPr>
    </w:p>
    <w:tbl>
      <w:tblPr>
        <w:tblStyle w:val="Tabelacomgrade"/>
        <w:tblW w:w="9920" w:type="dxa"/>
        <w:tblLook w:val="04A0" w:firstRow="1" w:lastRow="0" w:firstColumn="1" w:lastColumn="0" w:noHBand="0" w:noVBand="1"/>
      </w:tblPr>
      <w:tblGrid>
        <w:gridCol w:w="9920"/>
      </w:tblGrid>
      <w:tr w:rsidR="00A63308" w:rsidRPr="005442AE" w:rsidTr="003B0429">
        <w:trPr>
          <w:trHeight w:val="340"/>
        </w:trPr>
        <w:tc>
          <w:tcPr>
            <w:tcW w:w="9920" w:type="dxa"/>
          </w:tcPr>
          <w:p w:rsidR="00A63308" w:rsidRPr="005442AE" w:rsidRDefault="00A63308" w:rsidP="003B0429">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Report data concerning the employee responsible for</w:t>
            </w:r>
            <w:r w:rsidR="0049356D" w:rsidRPr="005442AE">
              <w:rPr>
                <w:rFonts w:ascii="Times New Roman" w:hAnsi="Times New Roman" w:cs="Times New Roman"/>
                <w:b/>
                <w:sz w:val="24"/>
                <w:szCs w:val="24"/>
                <w:lang w:val="en-US"/>
              </w:rPr>
              <w:t xml:space="preserve"> </w:t>
            </w:r>
            <w:r w:rsidR="003A4120" w:rsidRPr="005442AE">
              <w:rPr>
                <w:rFonts w:ascii="Times New Roman" w:hAnsi="Times New Roman" w:cs="Times New Roman"/>
                <w:b/>
                <w:sz w:val="24"/>
                <w:szCs w:val="24"/>
                <w:lang w:val="en-US"/>
              </w:rPr>
              <w:t>answering the “D</w:t>
            </w:r>
            <w:r w:rsidR="0049356D" w:rsidRPr="005442AE">
              <w:rPr>
                <w:rFonts w:ascii="Times New Roman" w:hAnsi="Times New Roman" w:cs="Times New Roman"/>
                <w:b/>
                <w:sz w:val="24"/>
                <w:szCs w:val="24"/>
                <w:lang w:val="en-US"/>
              </w:rPr>
              <w:t xml:space="preserve">omestic </w:t>
            </w:r>
            <w:r w:rsidR="003A4120" w:rsidRPr="005442AE">
              <w:rPr>
                <w:rFonts w:ascii="Times New Roman" w:hAnsi="Times New Roman" w:cs="Times New Roman"/>
                <w:b/>
                <w:sz w:val="24"/>
                <w:szCs w:val="24"/>
                <w:lang w:val="en-US"/>
              </w:rPr>
              <w:t>M</w:t>
            </w:r>
            <w:r w:rsidR="0049356D" w:rsidRPr="005442AE">
              <w:rPr>
                <w:rFonts w:ascii="Times New Roman" w:hAnsi="Times New Roman" w:cs="Times New Roman"/>
                <w:b/>
                <w:sz w:val="24"/>
                <w:szCs w:val="24"/>
                <w:lang w:val="en-US"/>
              </w:rPr>
              <w:t>arket</w:t>
            </w:r>
            <w:r w:rsidR="003A4120" w:rsidRPr="005442AE">
              <w:rPr>
                <w:rFonts w:ascii="Times New Roman" w:hAnsi="Times New Roman" w:cs="Times New Roman"/>
                <w:b/>
                <w:sz w:val="24"/>
                <w:szCs w:val="24"/>
                <w:lang w:val="en-US"/>
              </w:rPr>
              <w:t xml:space="preserve"> and E</w:t>
            </w:r>
            <w:r w:rsidR="0049356D" w:rsidRPr="005442AE">
              <w:rPr>
                <w:rFonts w:ascii="Times New Roman" w:hAnsi="Times New Roman" w:cs="Times New Roman"/>
                <w:b/>
                <w:sz w:val="24"/>
                <w:szCs w:val="24"/>
                <w:lang w:val="en-US"/>
              </w:rPr>
              <w:t xml:space="preserve">xports to </w:t>
            </w:r>
            <w:r w:rsidR="003A4120" w:rsidRPr="005442AE">
              <w:rPr>
                <w:rFonts w:ascii="Times New Roman" w:hAnsi="Times New Roman" w:cs="Times New Roman"/>
                <w:b/>
                <w:sz w:val="24"/>
                <w:szCs w:val="24"/>
                <w:lang w:val="en-US"/>
              </w:rPr>
              <w:t>T</w:t>
            </w:r>
            <w:r w:rsidR="0049356D" w:rsidRPr="005442AE">
              <w:rPr>
                <w:rFonts w:ascii="Times New Roman" w:hAnsi="Times New Roman" w:cs="Times New Roman"/>
                <w:b/>
                <w:sz w:val="24"/>
                <w:szCs w:val="24"/>
                <w:lang w:val="en-US"/>
              </w:rPr>
              <w:t>hird-</w:t>
            </w:r>
            <w:r w:rsidR="003A4120" w:rsidRPr="005442AE">
              <w:rPr>
                <w:rFonts w:ascii="Times New Roman" w:hAnsi="Times New Roman" w:cs="Times New Roman"/>
                <w:b/>
                <w:sz w:val="24"/>
                <w:szCs w:val="24"/>
                <w:lang w:val="en-US"/>
              </w:rPr>
              <w:t>C</w:t>
            </w:r>
            <w:r w:rsidR="0049356D" w:rsidRPr="005442AE">
              <w:rPr>
                <w:rFonts w:ascii="Times New Roman" w:hAnsi="Times New Roman" w:cs="Times New Roman"/>
                <w:b/>
                <w:sz w:val="24"/>
                <w:szCs w:val="24"/>
                <w:lang w:val="en-US"/>
              </w:rPr>
              <w:t xml:space="preserve">ountry </w:t>
            </w:r>
            <w:r w:rsidR="003A4120" w:rsidRPr="005442AE">
              <w:rPr>
                <w:rFonts w:ascii="Times New Roman" w:hAnsi="Times New Roman" w:cs="Times New Roman"/>
                <w:b/>
                <w:sz w:val="24"/>
                <w:szCs w:val="24"/>
                <w:lang w:val="en-US"/>
              </w:rPr>
              <w:t>M</w:t>
            </w:r>
            <w:r w:rsidR="0049356D" w:rsidRPr="005442AE">
              <w:rPr>
                <w:rFonts w:ascii="Times New Roman" w:hAnsi="Times New Roman" w:cs="Times New Roman"/>
                <w:b/>
                <w:sz w:val="24"/>
                <w:szCs w:val="24"/>
                <w:lang w:val="en-US"/>
              </w:rPr>
              <w:t>arkets</w:t>
            </w:r>
            <w:r w:rsidR="003A4120" w:rsidRPr="005442AE">
              <w:rPr>
                <w:rFonts w:ascii="Times New Roman" w:hAnsi="Times New Roman" w:cs="Times New Roman"/>
                <w:b/>
                <w:sz w:val="24"/>
                <w:szCs w:val="24"/>
                <w:lang w:val="en-US"/>
              </w:rPr>
              <w:t>” section above</w:t>
            </w:r>
            <w:r w:rsidRPr="005442AE">
              <w:rPr>
                <w:rFonts w:ascii="Times New Roman" w:hAnsi="Times New Roman" w:cs="Times New Roman"/>
                <w:b/>
                <w:sz w:val="24"/>
                <w:szCs w:val="24"/>
                <w:lang w:val="en-US"/>
              </w:rPr>
              <w:t>.</w:t>
            </w:r>
          </w:p>
          <w:p w:rsidR="00A63308" w:rsidRPr="005442AE" w:rsidRDefault="00A63308" w:rsidP="003B0429">
            <w:pPr>
              <w:jc w:val="both"/>
              <w:rPr>
                <w:rFonts w:ascii="Times New Roman" w:hAnsi="Times New Roman" w:cs="Times New Roman"/>
                <w:b/>
                <w:sz w:val="24"/>
                <w:szCs w:val="24"/>
                <w:lang w:val="en-US"/>
              </w:rPr>
            </w:pPr>
          </w:p>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63308" w:rsidRPr="005442AE" w:rsidRDefault="00A63308" w:rsidP="003A4120">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w:t>
            </w:r>
            <w:r w:rsidR="003A4120" w:rsidRPr="005442AE">
              <w:rPr>
                <w:rFonts w:ascii="Times New Roman" w:hAnsi="Times New Roman" w:cs="Times New Roman"/>
                <w:sz w:val="24"/>
                <w:szCs w:val="24"/>
                <w:lang w:val="en-US"/>
              </w:rPr>
              <w:t>lectronic address (e-mail)</w:t>
            </w:r>
            <w:r w:rsidRPr="005442AE">
              <w:rPr>
                <w:rFonts w:ascii="Times New Roman" w:hAnsi="Times New Roman" w:cs="Times New Roman"/>
                <w:sz w:val="24"/>
                <w:szCs w:val="24"/>
                <w:lang w:val="en-US"/>
              </w:rPr>
              <w:t>:</w:t>
            </w:r>
          </w:p>
        </w:tc>
      </w:tr>
    </w:tbl>
    <w:p w:rsidR="00A63308" w:rsidRPr="005442AE" w:rsidRDefault="00A63308" w:rsidP="00A63308">
      <w:pPr>
        <w:ind w:left="2124" w:hanging="2124"/>
        <w:jc w:val="both"/>
        <w:rPr>
          <w:rFonts w:ascii="Times New Roman" w:hAnsi="Times New Roman" w:cs="Times New Roman"/>
          <w:sz w:val="24"/>
          <w:szCs w:val="24"/>
          <w:lang w:val="en-US"/>
        </w:rPr>
      </w:pPr>
    </w:p>
    <w:p w:rsidR="00461A76" w:rsidRPr="005442AE" w:rsidRDefault="00461A76">
      <w:pPr>
        <w:rPr>
          <w:rFonts w:ascii="Times New Roman" w:hAnsi="Times New Roman" w:cs="Times New Roman"/>
        </w:rPr>
      </w:pPr>
      <w:r w:rsidRPr="005442AE">
        <w:rPr>
          <w:rFonts w:ascii="Times New Roman" w:hAnsi="Times New Roman" w:cs="Times New Roman"/>
        </w:rPr>
        <w:br w:type="page"/>
      </w:r>
    </w:p>
    <w:tbl>
      <w:tblPr>
        <w:tblStyle w:val="Tabelacomgrade"/>
        <w:tblW w:w="0" w:type="auto"/>
        <w:tblLook w:val="04A0" w:firstRow="1" w:lastRow="0" w:firstColumn="1" w:lastColumn="0" w:noHBand="0" w:noVBand="1"/>
      </w:tblPr>
      <w:tblGrid>
        <w:gridCol w:w="9947"/>
      </w:tblGrid>
      <w:tr w:rsidR="00A63308" w:rsidRPr="005442AE" w:rsidTr="003B0429">
        <w:trPr>
          <w:trHeight w:val="339"/>
        </w:trPr>
        <w:tc>
          <w:tcPr>
            <w:tcW w:w="9947" w:type="dxa"/>
            <w:vAlign w:val="center"/>
          </w:tcPr>
          <w:p w:rsidR="00A63308" w:rsidRPr="005442AE" w:rsidRDefault="00A63308" w:rsidP="00832020">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 xml:space="preserve">Item B -  </w:t>
            </w:r>
            <w:r w:rsidR="00832020" w:rsidRPr="005442AE">
              <w:rPr>
                <w:rFonts w:ascii="Times New Roman" w:hAnsi="Times New Roman" w:cs="Times New Roman"/>
                <w:b/>
                <w:sz w:val="24"/>
                <w:szCs w:val="24"/>
                <w:lang w:val="en-US"/>
              </w:rPr>
              <w:t>Total Cost</w:t>
            </w:r>
          </w:p>
        </w:tc>
      </w:tr>
    </w:tbl>
    <w:p w:rsidR="00A63308" w:rsidRPr="005442AE" w:rsidRDefault="00A63308" w:rsidP="00A63308">
      <w:pPr>
        <w:spacing w:after="0" w:line="240" w:lineRule="auto"/>
        <w:jc w:val="both"/>
        <w:rPr>
          <w:rFonts w:ascii="Times New Roman" w:hAnsi="Times New Roman" w:cs="Times New Roman"/>
          <w:sz w:val="24"/>
          <w:szCs w:val="24"/>
          <w:lang w:val="en-US"/>
        </w:rPr>
      </w:pPr>
    </w:p>
    <w:p w:rsidR="00637CD6" w:rsidRPr="005442AE" w:rsidRDefault="00637CD6" w:rsidP="00637CD6">
      <w:pPr>
        <w:spacing w:after="0" w:line="240" w:lineRule="auto"/>
        <w:ind w:firstLine="708"/>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This item provides instructions on how to register, in Appendix VI, data on the company costs.  </w:t>
      </w:r>
    </w:p>
    <w:p w:rsidR="00637CD6" w:rsidRPr="005442AE" w:rsidRDefault="00637CD6" w:rsidP="00637CD6">
      <w:pPr>
        <w:spacing w:after="0" w:line="240" w:lineRule="auto"/>
        <w:ind w:firstLine="708"/>
        <w:jc w:val="both"/>
        <w:rPr>
          <w:rFonts w:ascii="Times New Roman" w:hAnsi="Times New Roman" w:cs="Times New Roman"/>
          <w:sz w:val="24"/>
          <w:szCs w:val="24"/>
          <w:lang w:val="en-US"/>
        </w:rPr>
      </w:pPr>
      <w:r w:rsidRPr="005442AE">
        <w:rPr>
          <w:rFonts w:ascii="Times New Roman" w:hAnsi="Times New Roman" w:cs="Times New Roman"/>
          <w:i/>
          <w:sz w:val="24"/>
          <w:szCs w:val="24"/>
          <w:lang w:val="en-US"/>
        </w:rPr>
        <w:t>Thereby, the purpose of this item is assess whether the information of sales and exports are consistent with normal business operations of the company.  Furthermore, the description of cost structure could contribute, when necessary, to determine the normal value.</w:t>
      </w:r>
      <w:r w:rsidRPr="005442AE">
        <w:rPr>
          <w:rFonts w:ascii="Times New Roman" w:hAnsi="Times New Roman" w:cs="Times New Roman"/>
          <w:sz w:val="24"/>
          <w:szCs w:val="24"/>
          <w:lang w:val="en-US"/>
        </w:rPr>
        <w:tab/>
      </w:r>
    </w:p>
    <w:p w:rsidR="00361C67" w:rsidRPr="005442AE" w:rsidRDefault="00361C67" w:rsidP="00361C67">
      <w:pPr>
        <w:spacing w:after="0" w:line="240" w:lineRule="auto"/>
        <w:ind w:firstLine="708"/>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Actual costs </w:t>
      </w:r>
      <w:r w:rsidR="008C3BCE" w:rsidRPr="005442AE">
        <w:rPr>
          <w:rFonts w:ascii="Times New Roman" w:hAnsi="Times New Roman" w:cs="Times New Roman"/>
          <w:i/>
          <w:sz w:val="24"/>
          <w:szCs w:val="24"/>
          <w:lang w:val="en-US"/>
        </w:rPr>
        <w:t xml:space="preserve">incurred by the company </w:t>
      </w:r>
      <w:r w:rsidRPr="005442AE">
        <w:rPr>
          <w:rFonts w:ascii="Times New Roman" w:hAnsi="Times New Roman" w:cs="Times New Roman"/>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rsidR="00A63308" w:rsidRPr="005442AE" w:rsidRDefault="00A63308" w:rsidP="00A63308">
      <w:pPr>
        <w:spacing w:after="0" w:line="240" w:lineRule="auto"/>
        <w:jc w:val="both"/>
        <w:rPr>
          <w:rFonts w:ascii="Times New Roman" w:hAnsi="Times New Roman" w:cs="Times New Roman"/>
          <w:sz w:val="24"/>
          <w:szCs w:val="24"/>
          <w:lang w:val="en-US"/>
        </w:rPr>
      </w:pPr>
    </w:p>
    <w:p w:rsidR="00DE1635" w:rsidRPr="005442AE" w:rsidRDefault="00DE1635" w:rsidP="00DE1635">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B.1. DATA ON COSTS RECORD</w:t>
      </w:r>
    </w:p>
    <w:p w:rsidR="00DE1635" w:rsidRPr="005442AE" w:rsidRDefault="00DE1635" w:rsidP="00DE1635">
      <w:pPr>
        <w:rPr>
          <w:rFonts w:ascii="Times New Roman" w:hAnsi="Times New Roman" w:cs="Times New Roman"/>
          <w:sz w:val="24"/>
          <w:szCs w:val="24"/>
          <w:lang w:val="en-US"/>
        </w:rPr>
      </w:pPr>
      <w:r w:rsidRPr="005442AE">
        <w:rPr>
          <w:rFonts w:ascii="Times New Roman" w:hAnsi="Times New Roman" w:cs="Times New Roman"/>
          <w:sz w:val="24"/>
          <w:szCs w:val="24"/>
          <w:lang w:val="en-US"/>
        </w:rPr>
        <w:t>B.1.1.</w:t>
      </w:r>
      <w:r w:rsidRPr="005442AE">
        <w:rPr>
          <w:rFonts w:ascii="Times New Roman" w:hAnsi="Times New Roman" w:cs="Times New Roman"/>
          <w:b/>
          <w:bCs/>
          <w:sz w:val="24"/>
          <w:szCs w:val="24"/>
          <w:lang w:val="en-US"/>
        </w:rPr>
        <w:t xml:space="preserve"> </w:t>
      </w:r>
      <w:r w:rsidRPr="005442AE">
        <w:rPr>
          <w:rFonts w:ascii="Times New Roman" w:hAnsi="Times New Roman" w:cs="Times New Roman"/>
          <w:bCs/>
          <w:sz w:val="24"/>
          <w:szCs w:val="24"/>
          <w:lang w:val="en-US"/>
        </w:rPr>
        <w:t>Appendix VI must be filled</w:t>
      </w:r>
      <w:r w:rsidR="00417F4F" w:rsidRPr="005442AE">
        <w:rPr>
          <w:rFonts w:ascii="Times New Roman" w:hAnsi="Times New Roman" w:cs="Times New Roman"/>
          <w:bCs/>
          <w:sz w:val="24"/>
          <w:szCs w:val="24"/>
          <w:lang w:val="en-US"/>
        </w:rPr>
        <w:t>, with values in the local currency,</w:t>
      </w:r>
      <w:r w:rsidRPr="005442AE">
        <w:rPr>
          <w:rFonts w:ascii="Times New Roman" w:hAnsi="Times New Roman" w:cs="Times New Roman"/>
          <w:bCs/>
          <w:sz w:val="24"/>
          <w:szCs w:val="24"/>
          <w:lang w:val="en-US"/>
        </w:rPr>
        <w:t xml:space="preserve"> according to the description of the fields below</w:t>
      </w:r>
      <w:r w:rsidRPr="005442AE">
        <w:rPr>
          <w:rFonts w:ascii="Times New Roman" w:hAnsi="Times New Roman" w:cs="Times New Roman"/>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343607"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Variable Costs</w:t>
            </w:r>
          </w:p>
        </w:tc>
        <w:tc>
          <w:tcPr>
            <w:tcW w:w="5386" w:type="dxa"/>
          </w:tcPr>
          <w:p w:rsidR="00DE1635" w:rsidRPr="005442AE" w:rsidRDefault="00417F4F" w:rsidP="00417F4F">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variable cost, which shall correspond to the sum of columns A.1, A.2, A.3 and A.4.</w:t>
            </w:r>
          </w:p>
        </w:tc>
      </w:tr>
      <w:tr w:rsidR="00DE1635" w:rsidRPr="00343607"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A.1.n</w:t>
            </w:r>
          </w:p>
        </w:tc>
        <w:tc>
          <w:tcPr>
            <w:tcW w:w="3544" w:type="dxa"/>
            <w:vAlign w:val="center"/>
          </w:tcPr>
          <w:p w:rsidR="00DE1635" w:rsidRPr="005442AE" w:rsidRDefault="002462A8"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Major </w:t>
            </w:r>
            <w:r w:rsidR="00DE1635" w:rsidRPr="005442AE">
              <w:rPr>
                <w:rFonts w:ascii="Times New Roman" w:hAnsi="Times New Roman" w:cs="Times New Roman"/>
                <w:sz w:val="24"/>
                <w:szCs w:val="24"/>
                <w:lang w:val="en-US"/>
              </w:rPr>
              <w:t>Raw Materials</w:t>
            </w:r>
            <w:r w:rsidR="004672CA"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Inputs</w:t>
            </w:r>
          </w:p>
        </w:tc>
        <w:tc>
          <w:tcPr>
            <w:tcW w:w="5386" w:type="dxa"/>
          </w:tcPr>
          <w:p w:rsidR="00DE1635" w:rsidRPr="005442AE" w:rsidRDefault="00AC4C35" w:rsidP="00AC4C35">
            <w:pPr>
              <w:jc w:val="both"/>
              <w:rPr>
                <w:rFonts w:ascii="Times New Roman" w:hAnsi="Times New Roman" w:cs="Times New Roman"/>
                <w:bCs/>
                <w:color w:val="000000" w:themeColor="text1"/>
                <w:sz w:val="24"/>
                <w:szCs w:val="24"/>
                <w:lang w:val="en-US"/>
              </w:rPr>
            </w:pPr>
            <w:r w:rsidRPr="005442AE">
              <w:rPr>
                <w:rFonts w:ascii="Times New Roman" w:hAnsi="Times New Roman" w:cs="Times New Roman"/>
                <w:sz w:val="24"/>
                <w:szCs w:val="24"/>
                <w:lang w:val="en-US"/>
              </w:rPr>
              <w:t xml:space="preserve">Report the total cost incurred </w:t>
            </w:r>
            <w:r w:rsidR="004B5411" w:rsidRPr="005442AE">
              <w:rPr>
                <w:rFonts w:ascii="Times New Roman" w:hAnsi="Times New Roman" w:cs="Times New Roman"/>
                <w:sz w:val="24"/>
                <w:szCs w:val="24"/>
                <w:lang w:val="en-US"/>
              </w:rPr>
              <w:t>with</w:t>
            </w:r>
            <w:r w:rsidRPr="005442AE">
              <w:rPr>
                <w:rFonts w:ascii="Times New Roman" w:hAnsi="Times New Roman" w:cs="Times New Roman"/>
                <w:sz w:val="24"/>
                <w:szCs w:val="24"/>
                <w:lang w:val="en-US"/>
              </w:rPr>
              <w:t xml:space="preserve"> each one of the major raw materials and inputs used in the manufacturing of the product. Each rubric must be discriminated by inserting a new column </w:t>
            </w:r>
            <w:r w:rsidR="000F2B96"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n the worksheet (A.1.1 to A.1.n). </w:t>
            </w:r>
            <w:r w:rsidR="00DE1635" w:rsidRPr="005442AE">
              <w:rPr>
                <w:rFonts w:ascii="Times New Roman" w:hAnsi="Times New Roman" w:cs="Times New Roman"/>
                <w:sz w:val="24"/>
                <w:szCs w:val="24"/>
                <w:lang w:val="en-US"/>
              </w:rPr>
              <w:t xml:space="preserve">The raw material cost must include transportation expenses, import tariffs and other costs normally associated to the product </w:t>
            </w:r>
            <w:r w:rsidR="00DE1635" w:rsidRPr="005442AE">
              <w:rPr>
                <w:rFonts w:ascii="Times New Roman" w:hAnsi="Times New Roman" w:cs="Times New Roman"/>
                <w:bCs/>
                <w:sz w:val="24"/>
                <w:szCs w:val="24"/>
                <w:lang w:val="en-US"/>
              </w:rPr>
              <w:t>acquisition. However, costs related to i</w:t>
            </w:r>
            <w:r w:rsidR="00DE1635" w:rsidRPr="005442AE">
              <w:rPr>
                <w:rFonts w:ascii="Times New Roman" w:hAnsi="Times New Roman" w:cs="Times New Roman"/>
                <w:bCs/>
                <w:color w:val="000000" w:themeColor="text1"/>
                <w:sz w:val="24"/>
                <w:szCs w:val="24"/>
                <w:lang w:val="en-US"/>
              </w:rPr>
              <w:t>nternal indirect taxes must be excluded (</w:t>
            </w:r>
            <w:proofErr w:type="spellStart"/>
            <w:r w:rsidR="00DE1635" w:rsidRPr="005442AE">
              <w:rPr>
                <w:rFonts w:ascii="Times New Roman" w:hAnsi="Times New Roman" w:cs="Times New Roman"/>
                <w:bCs/>
                <w:color w:val="000000" w:themeColor="text1"/>
                <w:sz w:val="24"/>
                <w:szCs w:val="24"/>
                <w:lang w:val="en-US"/>
              </w:rPr>
              <w:t>e.g</w:t>
            </w:r>
            <w:proofErr w:type="spellEnd"/>
            <w:r w:rsidR="00DE1635" w:rsidRPr="005442AE">
              <w:rPr>
                <w:rFonts w:ascii="Times New Roman" w:hAnsi="Times New Roman" w:cs="Times New Roman"/>
                <w:bCs/>
                <w:color w:val="000000" w:themeColor="text1"/>
                <w:sz w:val="24"/>
                <w:szCs w:val="24"/>
                <w:lang w:val="en-US"/>
              </w:rPr>
              <w:t xml:space="preserve"> VAT).</w:t>
            </w:r>
          </w:p>
          <w:p w:rsidR="000F2B96" w:rsidRPr="005442AE" w:rsidRDefault="000F2B96" w:rsidP="00AC4C35">
            <w:pPr>
              <w:jc w:val="both"/>
              <w:rPr>
                <w:rFonts w:ascii="Times New Roman" w:hAnsi="Times New Roman" w:cs="Times New Roman"/>
                <w:bCs/>
                <w:color w:val="000000" w:themeColor="text1"/>
                <w:sz w:val="24"/>
                <w:szCs w:val="24"/>
                <w:lang w:val="en-US"/>
              </w:rPr>
            </w:pPr>
          </w:p>
          <w:p w:rsidR="000F2B96" w:rsidRPr="005442AE" w:rsidRDefault="000F2B96" w:rsidP="000F2B96">
            <w:pPr>
              <w:jc w:val="both"/>
              <w:rPr>
                <w:rFonts w:ascii="Times New Roman" w:hAnsi="Times New Roman" w:cs="Times New Roman"/>
                <w:sz w:val="24"/>
                <w:szCs w:val="24"/>
                <w:lang w:val="en-US"/>
              </w:rPr>
            </w:pPr>
            <w:r w:rsidRPr="005442AE">
              <w:rPr>
                <w:rFonts w:ascii="Times New Roman" w:hAnsi="Times New Roman" w:cs="Times New Roman"/>
                <w:bCs/>
                <w:color w:val="000000" w:themeColor="text1"/>
                <w:sz w:val="24"/>
                <w:szCs w:val="24"/>
                <w:lang w:val="en-US"/>
              </w:rPr>
              <w:t xml:space="preserve">For each major raw material or input reported, add </w:t>
            </w:r>
            <w:r w:rsidR="00900EE2" w:rsidRPr="005442AE">
              <w:rPr>
                <w:rFonts w:ascii="Times New Roman" w:hAnsi="Times New Roman" w:cs="Times New Roman"/>
                <w:bCs/>
                <w:color w:val="000000" w:themeColor="text1"/>
                <w:sz w:val="24"/>
                <w:szCs w:val="24"/>
                <w:lang w:val="en-US"/>
              </w:rPr>
              <w:t xml:space="preserve">a </w:t>
            </w:r>
            <w:r w:rsidRPr="005442AE">
              <w:rPr>
                <w:rFonts w:ascii="Times New Roman" w:hAnsi="Times New Roman" w:cs="Times New Roman"/>
                <w:bCs/>
                <w:color w:val="000000" w:themeColor="text1"/>
                <w:sz w:val="24"/>
                <w:szCs w:val="24"/>
                <w:lang w:val="en-US"/>
              </w:rPr>
              <w:t xml:space="preserve">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major raw material or input and the unit in which that 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343607"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A.2</w:t>
            </w:r>
          </w:p>
        </w:tc>
        <w:tc>
          <w:tcPr>
            <w:tcW w:w="3544" w:type="dxa"/>
            <w:vAlign w:val="center"/>
          </w:tcPr>
          <w:p w:rsidR="00DE1635" w:rsidRPr="005442AE" w:rsidRDefault="004672CA" w:rsidP="004672CA">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Raw</w:t>
            </w:r>
            <w:r w:rsidR="00DE1635" w:rsidRPr="005442AE">
              <w:rPr>
                <w:rFonts w:ascii="Times New Roman" w:hAnsi="Times New Roman" w:cs="Times New Roman"/>
                <w:sz w:val="24"/>
                <w:szCs w:val="24"/>
                <w:lang w:val="en-US"/>
              </w:rPr>
              <w:t xml:space="preserve"> Materials</w:t>
            </w:r>
            <w:r w:rsidRPr="005442AE">
              <w:rPr>
                <w:rFonts w:ascii="Times New Roman" w:hAnsi="Times New Roman" w:cs="Times New Roman"/>
                <w:sz w:val="24"/>
                <w:szCs w:val="24"/>
                <w:lang w:val="en-US"/>
              </w:rPr>
              <w:t xml:space="preserve"> / Inputs</w:t>
            </w:r>
          </w:p>
        </w:tc>
        <w:tc>
          <w:tcPr>
            <w:tcW w:w="5386" w:type="dxa"/>
          </w:tcPr>
          <w:p w:rsidR="00DE1635" w:rsidRPr="005442AE" w:rsidRDefault="004672CA" w:rsidP="004672C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other raw materials or inputs used in the manufacturing of the product. </w:t>
            </w:r>
          </w:p>
        </w:tc>
      </w:tr>
      <w:tr w:rsidR="00DE1635" w:rsidRPr="00343607"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A.3</w:t>
            </w:r>
            <w:r w:rsidR="00BF1F64" w:rsidRPr="005442AE">
              <w:rPr>
                <w:rFonts w:ascii="Times New Roman" w:hAnsi="Times New Roman" w:cs="Times New Roman"/>
                <w:b/>
                <w:sz w:val="24"/>
                <w:szCs w:val="24"/>
                <w:lang w:val="en-US"/>
              </w:rPr>
              <w:t>.n</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Utilities</w:t>
            </w:r>
          </w:p>
        </w:tc>
        <w:tc>
          <w:tcPr>
            <w:tcW w:w="5386" w:type="dxa"/>
          </w:tcPr>
          <w:p w:rsidR="00DE1635" w:rsidRPr="005442AE" w:rsidRDefault="00DE1635" w:rsidP="00350CC7">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with utilities </w:t>
            </w:r>
            <w:r w:rsidR="00350CC7" w:rsidRPr="005442AE">
              <w:rPr>
                <w:rFonts w:ascii="Times New Roman" w:hAnsi="Times New Roman" w:cs="Times New Roman"/>
                <w:sz w:val="24"/>
                <w:szCs w:val="24"/>
                <w:lang w:val="en-US"/>
              </w:rPr>
              <w:t xml:space="preserve">incurred in the </w:t>
            </w:r>
            <w:r w:rsidR="00BF1F64" w:rsidRPr="005442AE">
              <w:rPr>
                <w:rFonts w:ascii="Times New Roman" w:hAnsi="Times New Roman" w:cs="Times New Roman"/>
                <w:sz w:val="24"/>
                <w:szCs w:val="24"/>
                <w:lang w:val="en-US"/>
              </w:rPr>
              <w:t xml:space="preserve">manufacturing </w:t>
            </w:r>
            <w:r w:rsidR="00350CC7" w:rsidRPr="005442AE">
              <w:rPr>
                <w:rFonts w:ascii="Times New Roman" w:hAnsi="Times New Roman" w:cs="Times New Roman"/>
                <w:sz w:val="24"/>
                <w:szCs w:val="24"/>
                <w:lang w:val="en-US"/>
              </w:rPr>
              <w:t xml:space="preserve">of the product. The cost incurred with utilities </w:t>
            </w:r>
            <w:r w:rsidRPr="005442AE">
              <w:rPr>
                <w:rFonts w:ascii="Times New Roman" w:hAnsi="Times New Roman" w:cs="Times New Roman"/>
                <w:sz w:val="24"/>
                <w:szCs w:val="24"/>
                <w:lang w:val="en-US"/>
              </w:rPr>
              <w:t xml:space="preserve">such as </w:t>
            </w:r>
            <w:r w:rsidR="00350CC7" w:rsidRPr="005442AE">
              <w:rPr>
                <w:rFonts w:ascii="Times New Roman" w:hAnsi="Times New Roman" w:cs="Times New Roman"/>
                <w:sz w:val="24"/>
                <w:szCs w:val="24"/>
                <w:lang w:val="en-US"/>
              </w:rPr>
              <w:t xml:space="preserve">water, </w:t>
            </w:r>
            <w:r w:rsidRPr="005442AE">
              <w:rPr>
                <w:rFonts w:ascii="Times New Roman" w:hAnsi="Times New Roman" w:cs="Times New Roman"/>
                <w:sz w:val="24"/>
                <w:szCs w:val="24"/>
                <w:lang w:val="en-US"/>
              </w:rPr>
              <w:t xml:space="preserve">electrical energy or any other energy source (e.g. </w:t>
            </w:r>
            <w:proofErr w:type="spellStart"/>
            <w:r w:rsidRPr="005442AE">
              <w:rPr>
                <w:rFonts w:ascii="Times New Roman" w:hAnsi="Times New Roman" w:cs="Times New Roman"/>
                <w:sz w:val="24"/>
                <w:szCs w:val="24"/>
                <w:lang w:val="en-US"/>
              </w:rPr>
              <w:t>termic</w:t>
            </w:r>
            <w:proofErr w:type="spellEnd"/>
            <w:r w:rsidRPr="005442AE">
              <w:rPr>
                <w:rFonts w:ascii="Times New Roman" w:hAnsi="Times New Roman" w:cs="Times New Roman"/>
                <w:sz w:val="24"/>
                <w:szCs w:val="24"/>
                <w:lang w:val="en-US"/>
              </w:rPr>
              <w:t>, steam or gas)</w:t>
            </w:r>
            <w:r w:rsidR="00350CC7" w:rsidRPr="005442AE">
              <w:rPr>
                <w:rFonts w:ascii="Times New Roman" w:hAnsi="Times New Roman" w:cs="Times New Roman"/>
                <w:sz w:val="24"/>
                <w:szCs w:val="24"/>
                <w:lang w:val="en-US"/>
              </w:rPr>
              <w:t>, among other, must be reported. Each one of the rubrics must be discriminated by inserting a new column in the worksheet (A.3.1 to A.3.n).</w:t>
            </w:r>
          </w:p>
          <w:p w:rsidR="00900EE2" w:rsidRPr="005442AE" w:rsidRDefault="00900EE2" w:rsidP="00350CC7">
            <w:pPr>
              <w:jc w:val="both"/>
              <w:rPr>
                <w:rFonts w:ascii="Times New Roman" w:hAnsi="Times New Roman" w:cs="Times New Roman"/>
                <w:sz w:val="24"/>
                <w:szCs w:val="24"/>
                <w:lang w:val="en-US"/>
              </w:rPr>
            </w:pPr>
          </w:p>
          <w:p w:rsidR="00900EE2" w:rsidRPr="005442AE" w:rsidRDefault="00900EE2" w:rsidP="00900EE2">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For each rubric reported, </w:t>
            </w:r>
            <w:r w:rsidRPr="005442AE">
              <w:rPr>
                <w:rFonts w:ascii="Times New Roman" w:hAnsi="Times New Roman" w:cs="Times New Roman"/>
                <w:bCs/>
                <w:color w:val="000000" w:themeColor="text1"/>
                <w:sz w:val="24"/>
                <w:szCs w:val="24"/>
                <w:lang w:val="en-US"/>
              </w:rPr>
              <w:t xml:space="preserve">add a 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utility and the unit in which that </w:t>
            </w:r>
            <w:r w:rsidRPr="005442AE">
              <w:rPr>
                <w:rFonts w:ascii="Times New Roman" w:hAnsi="Times New Roman" w:cs="Times New Roman"/>
                <w:bCs/>
                <w:color w:val="000000" w:themeColor="text1"/>
                <w:sz w:val="24"/>
                <w:szCs w:val="24"/>
                <w:lang w:val="en-US"/>
              </w:rPr>
              <w:lastRenderedPageBreak/>
              <w:t>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utility needed for the manufacturing of one unit of the product.</w:t>
            </w:r>
          </w:p>
        </w:tc>
      </w:tr>
      <w:tr w:rsidR="00BF1F64" w:rsidRPr="00343607" w:rsidTr="000678E5">
        <w:tc>
          <w:tcPr>
            <w:tcW w:w="959" w:type="dxa"/>
          </w:tcPr>
          <w:p w:rsidR="00BF1F64" w:rsidRPr="005442AE" w:rsidRDefault="00BF1F64"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A.4.n</w:t>
            </w:r>
          </w:p>
        </w:tc>
        <w:tc>
          <w:tcPr>
            <w:tcW w:w="3544" w:type="dxa"/>
            <w:vAlign w:val="center"/>
          </w:tcPr>
          <w:p w:rsidR="00BF1F64" w:rsidRPr="005442AE" w:rsidRDefault="00731ADC"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variable costs</w:t>
            </w:r>
          </w:p>
        </w:tc>
        <w:tc>
          <w:tcPr>
            <w:tcW w:w="5386" w:type="dxa"/>
          </w:tcPr>
          <w:p w:rsidR="00BF1F64" w:rsidRPr="005442AE" w:rsidRDefault="00BF1F64" w:rsidP="00BF1F64">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w:t>
            </w:r>
            <w:r w:rsidR="008D2CE0" w:rsidRPr="005442AE">
              <w:rPr>
                <w:rFonts w:ascii="Times New Roman" w:hAnsi="Times New Roman" w:cs="Times New Roman"/>
                <w:sz w:val="24"/>
                <w:szCs w:val="24"/>
                <w:lang w:val="en-US"/>
              </w:rPr>
              <w:t xml:space="preserve">incurred </w:t>
            </w:r>
            <w:r w:rsidRPr="005442AE">
              <w:rPr>
                <w:rFonts w:ascii="Times New Roman" w:hAnsi="Times New Roman" w:cs="Times New Roman"/>
                <w:sz w:val="24"/>
                <w:szCs w:val="24"/>
                <w:lang w:val="en-US"/>
              </w:rPr>
              <w:t xml:space="preserve">with other variable costs in the manufacturing of the product. </w:t>
            </w:r>
            <w:r w:rsidR="008D2CE0" w:rsidRPr="005442AE">
              <w:rPr>
                <w:rFonts w:ascii="Times New Roman" w:hAnsi="Times New Roman" w:cs="Times New Roman"/>
                <w:sz w:val="24"/>
                <w:szCs w:val="24"/>
                <w:lang w:val="en-US"/>
              </w:rPr>
              <w:t>On this field</w:t>
            </w:r>
            <w:r w:rsidR="00C20A64" w:rsidRPr="005442AE">
              <w:rPr>
                <w:rFonts w:ascii="Times New Roman" w:hAnsi="Times New Roman" w:cs="Times New Roman"/>
                <w:sz w:val="24"/>
                <w:szCs w:val="24"/>
                <w:lang w:val="en-US"/>
              </w:rPr>
              <w:t xml:space="preserve"> it must be discriminated</w:t>
            </w:r>
            <w:r w:rsidR="008D2CE0" w:rsidRPr="005442AE">
              <w:rPr>
                <w:rFonts w:ascii="Times New Roman" w:hAnsi="Times New Roman" w:cs="Times New Roman"/>
                <w:sz w:val="24"/>
                <w:szCs w:val="24"/>
                <w:lang w:val="en-US"/>
              </w:rPr>
              <w:t xml:space="preserve"> other variable costs deemed relevant for the manufacturing cost. </w:t>
            </w:r>
            <w:r w:rsidRPr="005442AE">
              <w:rPr>
                <w:rFonts w:ascii="Times New Roman" w:hAnsi="Times New Roman" w:cs="Times New Roman"/>
                <w:sz w:val="24"/>
                <w:szCs w:val="24"/>
                <w:lang w:val="en-US"/>
              </w:rPr>
              <w:t>Each one of the rubrics must be discriminated by inserting a new column in the worksheet (A.</w:t>
            </w:r>
            <w:r w:rsidR="008D2CE0" w:rsidRPr="005442AE">
              <w:rPr>
                <w:rFonts w:ascii="Times New Roman" w:hAnsi="Times New Roman" w:cs="Times New Roman"/>
                <w:sz w:val="24"/>
                <w:szCs w:val="24"/>
                <w:lang w:val="en-US"/>
              </w:rPr>
              <w:t>4</w:t>
            </w:r>
            <w:r w:rsidRPr="005442AE">
              <w:rPr>
                <w:rFonts w:ascii="Times New Roman" w:hAnsi="Times New Roman" w:cs="Times New Roman"/>
                <w:sz w:val="24"/>
                <w:szCs w:val="24"/>
                <w:lang w:val="en-US"/>
              </w:rPr>
              <w:t>.1 to A.</w:t>
            </w:r>
            <w:r w:rsidR="008D2CE0" w:rsidRPr="005442AE">
              <w:rPr>
                <w:rFonts w:ascii="Times New Roman" w:hAnsi="Times New Roman" w:cs="Times New Roman"/>
                <w:sz w:val="24"/>
                <w:szCs w:val="24"/>
                <w:lang w:val="en-US"/>
              </w:rPr>
              <w:t>4</w:t>
            </w:r>
            <w:r w:rsidRPr="005442AE">
              <w:rPr>
                <w:rFonts w:ascii="Times New Roman" w:hAnsi="Times New Roman" w:cs="Times New Roman"/>
                <w:sz w:val="24"/>
                <w:szCs w:val="24"/>
                <w:lang w:val="en-US"/>
              </w:rPr>
              <w:t>.n).</w:t>
            </w:r>
            <w:r w:rsidR="008D2CE0" w:rsidRPr="005442AE">
              <w:rPr>
                <w:rFonts w:ascii="Times New Roman" w:hAnsi="Times New Roman" w:cs="Times New Roman"/>
                <w:sz w:val="24"/>
                <w:szCs w:val="24"/>
                <w:lang w:val="en-US"/>
              </w:rPr>
              <w:t xml:space="preserve"> The last column (A.4.n) may contain the sum of all other variable costs deemed irrelevant, </w:t>
            </w:r>
            <w:r w:rsidR="00C20A64" w:rsidRPr="005442AE">
              <w:rPr>
                <w:rFonts w:ascii="Times New Roman" w:hAnsi="Times New Roman" w:cs="Times New Roman"/>
                <w:sz w:val="24"/>
                <w:szCs w:val="24"/>
                <w:lang w:val="en-US"/>
              </w:rPr>
              <w:t>i.e., the variable costs that are not individually discriminated</w:t>
            </w:r>
            <w:r w:rsidR="007D3DE2" w:rsidRPr="005442AE">
              <w:rPr>
                <w:rFonts w:ascii="Times New Roman" w:hAnsi="Times New Roman" w:cs="Times New Roman"/>
                <w:sz w:val="24"/>
                <w:szCs w:val="24"/>
                <w:lang w:val="en-US"/>
              </w:rPr>
              <w:t xml:space="preserve">, </w:t>
            </w:r>
            <w:r w:rsidR="00731ADC" w:rsidRPr="005442AE">
              <w:rPr>
                <w:rFonts w:ascii="Times New Roman" w:hAnsi="Times New Roman" w:cs="Times New Roman"/>
                <w:sz w:val="24"/>
                <w:szCs w:val="24"/>
                <w:lang w:val="en-US"/>
              </w:rPr>
              <w:t xml:space="preserve">without the </w:t>
            </w:r>
            <w:r w:rsidR="007D3DE2" w:rsidRPr="005442AE">
              <w:rPr>
                <w:rFonts w:ascii="Times New Roman" w:hAnsi="Times New Roman" w:cs="Times New Roman"/>
                <w:sz w:val="24"/>
                <w:szCs w:val="24"/>
                <w:lang w:val="en-US"/>
              </w:rPr>
              <w:t>need to specify such costs.</w:t>
            </w:r>
          </w:p>
          <w:p w:rsidR="00BF1F64" w:rsidRPr="005442AE" w:rsidRDefault="00BF1F64" w:rsidP="00BF1F64">
            <w:pPr>
              <w:jc w:val="both"/>
              <w:rPr>
                <w:rFonts w:ascii="Times New Roman" w:hAnsi="Times New Roman" w:cs="Times New Roman"/>
                <w:sz w:val="24"/>
                <w:szCs w:val="24"/>
                <w:lang w:val="en-US"/>
              </w:rPr>
            </w:pPr>
          </w:p>
          <w:p w:rsidR="00BF1F64" w:rsidRPr="005442AE" w:rsidRDefault="00BF1F64"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For each rubric reported, </w:t>
            </w:r>
            <w:r w:rsidRPr="005442AE">
              <w:rPr>
                <w:rFonts w:ascii="Times New Roman" w:hAnsi="Times New Roman" w:cs="Times New Roman"/>
                <w:bCs/>
                <w:color w:val="000000" w:themeColor="text1"/>
                <w:sz w:val="24"/>
                <w:szCs w:val="24"/>
                <w:lang w:val="en-US"/>
              </w:rPr>
              <w:t xml:space="preserve">add a 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utility and the unit in which that 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utility needed for the manufacturing of one unit of the product.</w:t>
            </w:r>
          </w:p>
        </w:tc>
      </w:tr>
      <w:tr w:rsidR="00DE1635" w:rsidRPr="00343607"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w:t>
            </w:r>
          </w:p>
        </w:tc>
        <w:tc>
          <w:tcPr>
            <w:tcW w:w="3544" w:type="dxa"/>
            <w:vAlign w:val="center"/>
          </w:tcPr>
          <w:p w:rsidR="00DE1635" w:rsidRPr="005442AE" w:rsidRDefault="00315185"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Labo</w:t>
            </w:r>
            <w:r w:rsidR="00DE1635" w:rsidRPr="005442AE">
              <w:rPr>
                <w:rFonts w:ascii="Times New Roman" w:hAnsi="Times New Roman" w:cs="Times New Roman"/>
                <w:sz w:val="24"/>
                <w:szCs w:val="24"/>
                <w:lang w:val="en-US"/>
              </w:rPr>
              <w:t xml:space="preserve">r </w:t>
            </w:r>
          </w:p>
        </w:tc>
        <w:tc>
          <w:tcPr>
            <w:tcW w:w="5386" w:type="dxa"/>
          </w:tcPr>
          <w:p w:rsidR="00EF24BE" w:rsidRPr="005442AE" w:rsidRDefault="00EF24BE"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labor, which </w:t>
            </w:r>
            <w:r w:rsidR="00617131" w:rsidRPr="005442AE">
              <w:rPr>
                <w:rFonts w:ascii="Times New Roman" w:hAnsi="Times New Roman" w:cs="Times New Roman"/>
                <w:sz w:val="24"/>
                <w:szCs w:val="24"/>
                <w:lang w:val="en-US"/>
              </w:rPr>
              <w:t>shall</w:t>
            </w:r>
            <w:r w:rsidRPr="005442AE">
              <w:rPr>
                <w:rFonts w:ascii="Times New Roman" w:hAnsi="Times New Roman" w:cs="Times New Roman"/>
                <w:sz w:val="24"/>
                <w:szCs w:val="24"/>
                <w:lang w:val="en-US"/>
              </w:rPr>
              <w:t xml:space="preserve"> correspond to the sum of columns B.1 and B.2</w:t>
            </w:r>
          </w:p>
          <w:p w:rsidR="00EF24BE" w:rsidRPr="005442AE" w:rsidRDefault="00EF24BE" w:rsidP="00262D7C">
            <w:pPr>
              <w:jc w:val="both"/>
              <w:rPr>
                <w:rFonts w:ascii="Times New Roman" w:hAnsi="Times New Roman" w:cs="Times New Roman"/>
                <w:sz w:val="24"/>
                <w:szCs w:val="24"/>
                <w:lang w:val="en-US"/>
              </w:rPr>
            </w:pPr>
          </w:p>
          <w:p w:rsidR="00DE1635" w:rsidRPr="005442AE" w:rsidRDefault="00DE1635"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It must comprehend all employees involved in the production. It includes wages, bonuses, overtime, vacations, insurance, illness aid and other benefits</w:t>
            </w:r>
          </w:p>
        </w:tc>
      </w:tr>
      <w:tr w:rsidR="008D2CE0" w:rsidRPr="00343607" w:rsidTr="000678E5">
        <w:tc>
          <w:tcPr>
            <w:tcW w:w="959" w:type="dxa"/>
          </w:tcPr>
          <w:p w:rsidR="008D2CE0" w:rsidRPr="005442AE" w:rsidRDefault="008D2CE0"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B.1</w:t>
            </w:r>
          </w:p>
        </w:tc>
        <w:tc>
          <w:tcPr>
            <w:tcW w:w="3544" w:type="dxa"/>
            <w:vAlign w:val="center"/>
          </w:tcPr>
          <w:p w:rsidR="008D2CE0" w:rsidRPr="005442AE" w:rsidRDefault="00EF24BE"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Direct Labor</w:t>
            </w:r>
          </w:p>
        </w:tc>
        <w:tc>
          <w:tcPr>
            <w:tcW w:w="5386" w:type="dxa"/>
          </w:tcPr>
          <w:p w:rsidR="008D2CE0" w:rsidRPr="005442AE" w:rsidRDefault="00EF24BE"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incurred with all employees involved directly in the manufacturing of the product. It shall include wages, bonuses, overtime, vacations, insurance, illness aid and other benefits.</w:t>
            </w:r>
          </w:p>
          <w:p w:rsidR="00EF24BE" w:rsidRPr="005442AE" w:rsidRDefault="00EF24BE" w:rsidP="00EF24BE">
            <w:pPr>
              <w:jc w:val="both"/>
              <w:rPr>
                <w:rFonts w:ascii="Times New Roman" w:hAnsi="Times New Roman" w:cs="Times New Roman"/>
                <w:sz w:val="24"/>
                <w:szCs w:val="24"/>
                <w:lang w:val="en-US"/>
              </w:rPr>
            </w:pPr>
          </w:p>
          <w:p w:rsidR="00EF24BE" w:rsidRPr="005442AE" w:rsidRDefault="00EF24BE"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 addition, report, in the column to the right, the unit consumption which refers to direct labor, i. e., the number of hours worked needed to the manufacturing of one unit of the product.</w:t>
            </w:r>
          </w:p>
        </w:tc>
      </w:tr>
      <w:tr w:rsidR="008D2CE0" w:rsidRPr="00343607" w:rsidTr="000678E5">
        <w:tc>
          <w:tcPr>
            <w:tcW w:w="959" w:type="dxa"/>
          </w:tcPr>
          <w:p w:rsidR="008D2CE0" w:rsidRPr="005442AE" w:rsidRDefault="008D2CE0"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B.2</w:t>
            </w:r>
          </w:p>
        </w:tc>
        <w:tc>
          <w:tcPr>
            <w:tcW w:w="3544" w:type="dxa"/>
            <w:vAlign w:val="center"/>
          </w:tcPr>
          <w:p w:rsidR="008D2CE0" w:rsidRPr="005442AE" w:rsidRDefault="00EF24BE"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Indirect Labor</w:t>
            </w:r>
          </w:p>
        </w:tc>
        <w:tc>
          <w:tcPr>
            <w:tcW w:w="5386" w:type="dxa"/>
          </w:tcPr>
          <w:p w:rsidR="008D2CE0" w:rsidRPr="005442AE" w:rsidRDefault="00AC5239" w:rsidP="00AC523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343607" w:rsidTr="000678E5">
        <w:tc>
          <w:tcPr>
            <w:tcW w:w="959" w:type="dxa"/>
          </w:tcPr>
          <w:p w:rsidR="00617131" w:rsidRPr="005442AE" w:rsidRDefault="00617131"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w:t>
            </w:r>
          </w:p>
        </w:tc>
        <w:tc>
          <w:tcPr>
            <w:tcW w:w="3544" w:type="dxa"/>
            <w:vAlign w:val="center"/>
          </w:tcPr>
          <w:p w:rsidR="00617131" w:rsidRPr="005442AE" w:rsidRDefault="00617131"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Fixed cost</w:t>
            </w:r>
          </w:p>
        </w:tc>
        <w:tc>
          <w:tcPr>
            <w:tcW w:w="5386" w:type="dxa"/>
          </w:tcPr>
          <w:p w:rsidR="00617131" w:rsidRPr="005442AE" w:rsidRDefault="00617131"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fixed cost, which shall correspond to the sum of columns C.1 and C.2.</w:t>
            </w:r>
          </w:p>
        </w:tc>
      </w:tr>
      <w:tr w:rsidR="00DE1635" w:rsidRPr="005442AE" w:rsidTr="000678E5">
        <w:tc>
          <w:tcPr>
            <w:tcW w:w="959" w:type="dxa"/>
          </w:tcPr>
          <w:p w:rsidR="00DE1635" w:rsidRPr="005442AE" w:rsidRDefault="00911867"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C.1</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Depreciation</w:t>
            </w:r>
          </w:p>
        </w:tc>
        <w:tc>
          <w:tcPr>
            <w:tcW w:w="5386" w:type="dxa"/>
          </w:tcPr>
          <w:p w:rsidR="00DE1635" w:rsidRPr="005442AE" w:rsidRDefault="00911867"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the depreciation allocated to the product. Explain the calculation methodology used </w:t>
            </w:r>
            <w:r w:rsidR="00731ADC" w:rsidRPr="005442AE">
              <w:rPr>
                <w:rFonts w:ascii="Times New Roman" w:hAnsi="Times New Roman" w:cs="Times New Roman"/>
                <w:sz w:val="24"/>
                <w:szCs w:val="24"/>
                <w:lang w:val="en-US"/>
              </w:rPr>
              <w:t>for</w:t>
            </w:r>
            <w:r w:rsidRPr="005442AE">
              <w:rPr>
                <w:rFonts w:ascii="Times New Roman" w:hAnsi="Times New Roman" w:cs="Times New Roman"/>
                <w:sz w:val="24"/>
                <w:szCs w:val="24"/>
                <w:lang w:val="en-US"/>
              </w:rPr>
              <w:t xml:space="preserve"> the allocation of this cost. </w:t>
            </w:r>
            <w:r w:rsidR="00DE1635" w:rsidRPr="005442AE">
              <w:rPr>
                <w:rFonts w:ascii="Times New Roman" w:hAnsi="Times New Roman" w:cs="Times New Roman"/>
                <w:sz w:val="24"/>
                <w:szCs w:val="24"/>
                <w:lang w:val="en-US"/>
              </w:rPr>
              <w:t>Reconcile such costs with the respective financial statements.</w:t>
            </w:r>
          </w:p>
          <w:p w:rsidR="00911867" w:rsidRPr="005442AE" w:rsidRDefault="00911867" w:rsidP="00911867">
            <w:pPr>
              <w:jc w:val="both"/>
              <w:rPr>
                <w:rFonts w:ascii="Times New Roman" w:hAnsi="Times New Roman" w:cs="Times New Roman"/>
                <w:sz w:val="24"/>
                <w:szCs w:val="24"/>
                <w:lang w:val="en-US"/>
              </w:rPr>
            </w:pPr>
          </w:p>
        </w:tc>
      </w:tr>
      <w:tr w:rsidR="00DE1635" w:rsidRPr="00343607" w:rsidTr="000678E5">
        <w:tc>
          <w:tcPr>
            <w:tcW w:w="959" w:type="dxa"/>
          </w:tcPr>
          <w:p w:rsidR="00DE1635" w:rsidRPr="005442AE" w:rsidRDefault="00911867" w:rsidP="00911867">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C.2.n</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Fixed General Costs</w:t>
            </w:r>
          </w:p>
        </w:tc>
        <w:tc>
          <w:tcPr>
            <w:tcW w:w="5386" w:type="dxa"/>
          </w:tcPr>
          <w:p w:rsidR="00DE1635" w:rsidRPr="005442AE" w:rsidRDefault="00BB095B"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other fixed costs in the manufacturing of the product. Explain the </w:t>
            </w:r>
            <w:r w:rsidRPr="005442AE">
              <w:rPr>
                <w:rFonts w:ascii="Times New Roman" w:hAnsi="Times New Roman" w:cs="Times New Roman"/>
                <w:sz w:val="24"/>
                <w:szCs w:val="24"/>
                <w:lang w:val="en-US"/>
              </w:rPr>
              <w:lastRenderedPageBreak/>
              <w:t xml:space="preserve">calculation methodology used for the allocation of this cost. </w:t>
            </w:r>
            <w:r w:rsidR="00DE1635" w:rsidRPr="005442AE">
              <w:rPr>
                <w:rFonts w:ascii="Times New Roman" w:hAnsi="Times New Roman" w:cs="Times New Roman"/>
                <w:sz w:val="24"/>
                <w:szCs w:val="24"/>
                <w:lang w:val="en-US"/>
              </w:rPr>
              <w:t>Reconcile such costs with the respective financial statements.</w:t>
            </w:r>
          </w:p>
          <w:p w:rsidR="00731ADC" w:rsidRPr="005442AE" w:rsidRDefault="00731ADC" w:rsidP="00262D7C">
            <w:pPr>
              <w:jc w:val="both"/>
              <w:rPr>
                <w:rFonts w:ascii="Times New Roman" w:hAnsi="Times New Roman" w:cs="Times New Roman"/>
                <w:sz w:val="24"/>
                <w:szCs w:val="24"/>
                <w:lang w:val="en-US"/>
              </w:rPr>
            </w:pPr>
          </w:p>
          <w:p w:rsidR="00731ADC" w:rsidRPr="005442AE" w:rsidRDefault="00731ADC" w:rsidP="00BB095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343607" w:rsidTr="000678E5">
        <w:tc>
          <w:tcPr>
            <w:tcW w:w="959" w:type="dxa"/>
          </w:tcPr>
          <w:p w:rsidR="00DE1635" w:rsidRPr="005442AE" w:rsidRDefault="00091246"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D</w:t>
            </w:r>
          </w:p>
        </w:tc>
        <w:tc>
          <w:tcPr>
            <w:tcW w:w="3544" w:type="dxa"/>
            <w:vAlign w:val="center"/>
          </w:tcPr>
          <w:p w:rsidR="00DE1635" w:rsidRPr="005442AE" w:rsidRDefault="00220AB9"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Manufacturing</w:t>
            </w:r>
            <w:r w:rsidR="00DE1635" w:rsidRPr="005442AE">
              <w:rPr>
                <w:rFonts w:ascii="Times New Roman" w:hAnsi="Times New Roman" w:cs="Times New Roman"/>
                <w:sz w:val="24"/>
                <w:szCs w:val="24"/>
                <w:lang w:val="en-US"/>
              </w:rPr>
              <w:t xml:space="preserve"> Costs</w:t>
            </w:r>
          </w:p>
        </w:tc>
        <w:tc>
          <w:tcPr>
            <w:tcW w:w="5386" w:type="dxa"/>
          </w:tcPr>
          <w:p w:rsidR="00DE1635" w:rsidRPr="005442AE" w:rsidRDefault="00DE1635"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A+B+C sum</w:t>
            </w:r>
          </w:p>
        </w:tc>
      </w:tr>
      <w:tr w:rsidR="00DE1635" w:rsidRPr="00343607" w:rsidTr="000678E5">
        <w:tc>
          <w:tcPr>
            <w:tcW w:w="959" w:type="dxa"/>
          </w:tcPr>
          <w:p w:rsidR="00DE1635" w:rsidRPr="005442AE" w:rsidRDefault="0080175B"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E</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Administrative and General Expenses</w:t>
            </w:r>
          </w:p>
        </w:tc>
        <w:tc>
          <w:tcPr>
            <w:tcW w:w="5386" w:type="dxa"/>
          </w:tcPr>
          <w:p w:rsidR="00DE1635" w:rsidRPr="005442AE" w:rsidRDefault="0080175B" w:rsidP="00DD05A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w:t>
            </w:r>
            <w:r w:rsidR="00DE1635" w:rsidRPr="005442AE">
              <w:rPr>
                <w:rFonts w:ascii="Times New Roman" w:hAnsi="Times New Roman" w:cs="Times New Roman"/>
                <w:sz w:val="24"/>
                <w:szCs w:val="24"/>
                <w:lang w:val="en-US"/>
              </w:rPr>
              <w:t xml:space="preserve">of such expenses and </w:t>
            </w:r>
            <w:r w:rsidR="00DE1635" w:rsidRPr="005442AE">
              <w:rPr>
                <w:rFonts w:ascii="Times New Roman" w:hAnsi="Times New Roman" w:cs="Times New Roman"/>
                <w:color w:val="000000" w:themeColor="text1"/>
                <w:sz w:val="24"/>
                <w:szCs w:val="24"/>
                <w:lang w:val="en-US"/>
              </w:rPr>
              <w:t xml:space="preserve">the </w:t>
            </w:r>
            <w:r w:rsidR="00651AC2" w:rsidRPr="005442AE">
              <w:rPr>
                <w:rFonts w:ascii="Times New Roman" w:hAnsi="Times New Roman" w:cs="Times New Roman"/>
                <w:color w:val="000000" w:themeColor="text1"/>
                <w:sz w:val="24"/>
                <w:szCs w:val="24"/>
                <w:lang w:val="en-US"/>
              </w:rPr>
              <w:t xml:space="preserve">cost of </w:t>
            </w:r>
            <w:r w:rsidRPr="005442AE">
              <w:rPr>
                <w:rFonts w:ascii="Times New Roman" w:hAnsi="Times New Roman" w:cs="Times New Roman"/>
                <w:color w:val="000000" w:themeColor="text1"/>
                <w:sz w:val="24"/>
                <w:szCs w:val="24"/>
                <w:lang w:val="en-US"/>
              </w:rPr>
              <w:t xml:space="preserve">goods </w:t>
            </w:r>
            <w:r w:rsidR="00DE1635" w:rsidRPr="005442AE">
              <w:rPr>
                <w:rFonts w:ascii="Times New Roman" w:hAnsi="Times New Roman" w:cs="Times New Roman"/>
                <w:color w:val="000000" w:themeColor="text1"/>
                <w:sz w:val="24"/>
                <w:szCs w:val="24"/>
                <w:lang w:val="en-US"/>
              </w:rPr>
              <w:t>sold</w:t>
            </w:r>
            <w:r w:rsidRPr="005442AE">
              <w:rPr>
                <w:rFonts w:ascii="Times New Roman" w:hAnsi="Times New Roman" w:cs="Times New Roman"/>
                <w:color w:val="000000" w:themeColor="text1"/>
                <w:sz w:val="24"/>
                <w:szCs w:val="24"/>
                <w:lang w:val="en-US"/>
              </w:rPr>
              <w:t xml:space="preserve"> (CGS)</w:t>
            </w:r>
            <w:r w:rsidR="00DE1635" w:rsidRPr="005442AE">
              <w:rPr>
                <w:rFonts w:ascii="Times New Roman" w:hAnsi="Times New Roman" w:cs="Times New Roman"/>
                <w:color w:val="000000" w:themeColor="text1"/>
                <w:sz w:val="24"/>
                <w:szCs w:val="24"/>
                <w:lang w:val="en-US"/>
              </w:rPr>
              <w:t xml:space="preserve">, </w:t>
            </w:r>
            <w:r w:rsidRPr="005442AE">
              <w:rPr>
                <w:rFonts w:ascii="Times New Roman" w:hAnsi="Times New Roman" w:cs="Times New Roman"/>
                <w:color w:val="000000" w:themeColor="text1"/>
                <w:sz w:val="24"/>
                <w:szCs w:val="24"/>
                <w:lang w:val="en-US"/>
              </w:rPr>
              <w:t xml:space="preserve">as </w:t>
            </w:r>
            <w:r w:rsidR="00DE1635" w:rsidRPr="005442AE">
              <w:rPr>
                <w:rFonts w:ascii="Times New Roman" w:hAnsi="Times New Roman" w:cs="Times New Roman"/>
                <w:color w:val="000000" w:themeColor="text1"/>
                <w:sz w:val="24"/>
                <w:szCs w:val="24"/>
                <w:lang w:val="en-US"/>
              </w:rPr>
              <w:t xml:space="preserve">described </w:t>
            </w:r>
            <w:r w:rsidR="00DE1635" w:rsidRPr="005442AE">
              <w:rPr>
                <w:rFonts w:ascii="Times New Roman" w:hAnsi="Times New Roman" w:cs="Times New Roman"/>
                <w:sz w:val="24"/>
                <w:szCs w:val="24"/>
                <w:lang w:val="en-US"/>
              </w:rPr>
              <w:t xml:space="preserve">in your company’s financial statement. </w:t>
            </w:r>
            <w:r w:rsidR="00E22825" w:rsidRPr="005442AE">
              <w:rPr>
                <w:rFonts w:ascii="Times New Roman" w:hAnsi="Times New Roman" w:cs="Times New Roman"/>
                <w:sz w:val="24"/>
                <w:szCs w:val="24"/>
                <w:lang w:val="en-US"/>
              </w:rPr>
              <w:t>The referred ratio</w:t>
            </w:r>
            <w:r w:rsidR="00DE1635" w:rsidRPr="005442AE">
              <w:rPr>
                <w:rFonts w:ascii="Times New Roman" w:hAnsi="Times New Roman" w:cs="Times New Roman"/>
                <w:sz w:val="24"/>
                <w:szCs w:val="24"/>
                <w:lang w:val="en-US"/>
              </w:rPr>
              <w:t xml:space="preserve"> must be applied to the </w:t>
            </w:r>
            <w:r w:rsidR="00DD05AA" w:rsidRPr="005442AE">
              <w:rPr>
                <w:rFonts w:ascii="Times New Roman" w:hAnsi="Times New Roman" w:cs="Times New Roman"/>
                <w:sz w:val="24"/>
                <w:szCs w:val="24"/>
                <w:lang w:val="en-US"/>
              </w:rPr>
              <w:t xml:space="preserve">manufacturing </w:t>
            </w:r>
            <w:r w:rsidR="00DE1635" w:rsidRPr="005442AE">
              <w:rPr>
                <w:rFonts w:ascii="Times New Roman" w:hAnsi="Times New Roman" w:cs="Times New Roman"/>
                <w:sz w:val="24"/>
                <w:szCs w:val="24"/>
                <w:lang w:val="en-US"/>
              </w:rPr>
              <w:t xml:space="preserve">cost reported in </w:t>
            </w:r>
            <w:r w:rsidR="00DD05AA" w:rsidRPr="005442AE">
              <w:rPr>
                <w:rFonts w:ascii="Times New Roman" w:hAnsi="Times New Roman" w:cs="Times New Roman"/>
                <w:sz w:val="24"/>
                <w:szCs w:val="24"/>
                <w:lang w:val="en-US"/>
              </w:rPr>
              <w:t>column D</w:t>
            </w:r>
            <w:r w:rsidR="00DE1635" w:rsidRPr="005442AE">
              <w:rPr>
                <w:rFonts w:ascii="Times New Roman" w:hAnsi="Times New Roman" w:cs="Times New Roman"/>
                <w:sz w:val="24"/>
                <w:szCs w:val="24"/>
                <w:lang w:val="en-US"/>
              </w:rPr>
              <w:t>.</w:t>
            </w:r>
          </w:p>
          <w:p w:rsidR="00A358F6" w:rsidRPr="005442AE" w:rsidRDefault="00A358F6" w:rsidP="00DD05AA">
            <w:pPr>
              <w:jc w:val="both"/>
              <w:rPr>
                <w:rFonts w:ascii="Times New Roman" w:hAnsi="Times New Roman" w:cs="Times New Roman"/>
                <w:sz w:val="24"/>
                <w:szCs w:val="24"/>
                <w:lang w:val="en-US"/>
              </w:rPr>
            </w:pPr>
          </w:p>
          <w:p w:rsidR="00A358F6" w:rsidRPr="005442AE" w:rsidRDefault="00A358F6" w:rsidP="00A358F6">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343607" w:rsidTr="000678E5">
        <w:tc>
          <w:tcPr>
            <w:tcW w:w="959" w:type="dxa"/>
          </w:tcPr>
          <w:p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w:t>
            </w:r>
          </w:p>
        </w:tc>
        <w:tc>
          <w:tcPr>
            <w:tcW w:w="3544" w:type="dxa"/>
            <w:vAlign w:val="center"/>
          </w:tcPr>
          <w:p w:rsidR="00DD05AA" w:rsidRPr="005442AE" w:rsidRDefault="00DD05AA"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Credit Expenses (Revenues)</w:t>
            </w:r>
          </w:p>
        </w:tc>
        <w:tc>
          <w:tcPr>
            <w:tcW w:w="5386" w:type="dxa"/>
          </w:tcPr>
          <w:p w:rsidR="00DD05AA" w:rsidRPr="005442AE" w:rsidRDefault="00DD05AA"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of such expenses and </w:t>
            </w:r>
            <w:r w:rsidRPr="005442AE">
              <w:rPr>
                <w:rFonts w:ascii="Times New Roman" w:hAnsi="Times New Roman" w:cs="Times New Roman"/>
                <w:color w:val="000000" w:themeColor="text1"/>
                <w:sz w:val="24"/>
                <w:szCs w:val="24"/>
                <w:lang w:val="en-US"/>
              </w:rPr>
              <w:t xml:space="preserve">the cost of goods sold (CGS), as described </w:t>
            </w:r>
            <w:r w:rsidRPr="005442AE">
              <w:rPr>
                <w:rFonts w:ascii="Times New Roman" w:hAnsi="Times New Roman" w:cs="Times New Roman"/>
                <w:sz w:val="24"/>
                <w:szCs w:val="24"/>
                <w:lang w:val="en-US"/>
              </w:rPr>
              <w:t>in your company’s financial statement. The referred ratio must be applied to the manufacturing cost reported in column D.</w:t>
            </w:r>
          </w:p>
          <w:p w:rsidR="009B0FB7" w:rsidRPr="005442AE" w:rsidRDefault="009B0FB7" w:rsidP="00262D7C">
            <w:pPr>
              <w:jc w:val="both"/>
              <w:rPr>
                <w:rFonts w:ascii="Times New Roman" w:hAnsi="Times New Roman" w:cs="Times New Roman"/>
                <w:sz w:val="24"/>
                <w:szCs w:val="24"/>
                <w:lang w:val="en-US"/>
              </w:rPr>
            </w:pPr>
          </w:p>
          <w:p w:rsidR="009B0FB7" w:rsidRPr="005442AE" w:rsidRDefault="009B0FB7" w:rsidP="009B0FB7">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w:t>
            </w:r>
            <w:r w:rsidR="00A358F6" w:rsidRPr="005442AE">
              <w:rPr>
                <w:rFonts w:ascii="Times New Roman" w:hAnsi="Times New Roman" w:cs="Times New Roman"/>
                <w:sz w:val="24"/>
                <w:szCs w:val="24"/>
                <w:lang w:val="en-US"/>
              </w:rPr>
              <w:t xml:space="preserve"> classified by your company as credit expenses (revenues).</w:t>
            </w:r>
          </w:p>
        </w:tc>
      </w:tr>
      <w:tr w:rsidR="00DD05AA" w:rsidRPr="00343607" w:rsidTr="000678E5">
        <w:tc>
          <w:tcPr>
            <w:tcW w:w="959" w:type="dxa"/>
          </w:tcPr>
          <w:p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G</w:t>
            </w:r>
          </w:p>
        </w:tc>
        <w:tc>
          <w:tcPr>
            <w:tcW w:w="3544" w:type="dxa"/>
            <w:vAlign w:val="center"/>
          </w:tcPr>
          <w:p w:rsidR="00DD05AA" w:rsidRPr="005442AE" w:rsidRDefault="00DD05AA" w:rsidP="00DD05AA">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Expenses (Revenues)</w:t>
            </w:r>
          </w:p>
        </w:tc>
        <w:tc>
          <w:tcPr>
            <w:tcW w:w="5386" w:type="dxa"/>
          </w:tcPr>
          <w:p w:rsidR="00DD05AA" w:rsidRPr="005442AE" w:rsidRDefault="00DD05AA" w:rsidP="00262D7C">
            <w:pPr>
              <w:jc w:val="both"/>
              <w:rPr>
                <w:rFonts w:ascii="Times New Roman" w:hAnsi="Times New Roman" w:cs="Times New Roman"/>
                <w:sz w:val="24"/>
                <w:szCs w:val="24"/>
                <w:lang w:val="en-US"/>
              </w:rPr>
            </w:pPr>
          </w:p>
          <w:p w:rsidR="003807D1" w:rsidRPr="005442AE" w:rsidRDefault="003807D1" w:rsidP="00262D7C">
            <w:pPr>
              <w:jc w:val="both"/>
              <w:rPr>
                <w:rFonts w:ascii="Times New Roman" w:hAnsi="Times New Roman" w:cs="Times New Roman"/>
                <w:sz w:val="24"/>
                <w:szCs w:val="24"/>
                <w:lang w:val="en-US"/>
              </w:rPr>
            </w:pPr>
          </w:p>
          <w:p w:rsidR="003807D1" w:rsidRPr="005442AE" w:rsidRDefault="003807D1" w:rsidP="003807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of such expenses and </w:t>
            </w:r>
            <w:r w:rsidRPr="005442AE">
              <w:rPr>
                <w:rFonts w:ascii="Times New Roman" w:hAnsi="Times New Roman" w:cs="Times New Roman"/>
                <w:color w:val="000000" w:themeColor="text1"/>
                <w:sz w:val="24"/>
                <w:szCs w:val="24"/>
                <w:lang w:val="en-US"/>
              </w:rPr>
              <w:t xml:space="preserve">the cost of goods sold (CGS), as described </w:t>
            </w:r>
            <w:r w:rsidRPr="005442AE">
              <w:rPr>
                <w:rFonts w:ascii="Times New Roman" w:hAnsi="Times New Roman" w:cs="Times New Roman"/>
                <w:sz w:val="24"/>
                <w:szCs w:val="24"/>
                <w:lang w:val="en-US"/>
              </w:rPr>
              <w:t>in your company’s financial statement. The referred ratio must be applied to the manufacturing cost reported in column D.</w:t>
            </w:r>
          </w:p>
          <w:p w:rsidR="003807D1" w:rsidRPr="005442AE" w:rsidRDefault="003807D1" w:rsidP="003807D1">
            <w:pPr>
              <w:jc w:val="both"/>
              <w:rPr>
                <w:rFonts w:ascii="Times New Roman" w:hAnsi="Times New Roman" w:cs="Times New Roman"/>
                <w:sz w:val="24"/>
                <w:szCs w:val="24"/>
                <w:lang w:val="en-US"/>
              </w:rPr>
            </w:pPr>
          </w:p>
          <w:p w:rsidR="003807D1" w:rsidRPr="005442AE" w:rsidRDefault="003807D1" w:rsidP="003807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 classified by your company as credit expenses (revenues).</w:t>
            </w:r>
          </w:p>
        </w:tc>
      </w:tr>
      <w:tr w:rsidR="00DD05AA" w:rsidRPr="00343607" w:rsidTr="000678E5">
        <w:tc>
          <w:tcPr>
            <w:tcW w:w="959" w:type="dxa"/>
          </w:tcPr>
          <w:p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H</w:t>
            </w:r>
          </w:p>
        </w:tc>
        <w:tc>
          <w:tcPr>
            <w:tcW w:w="3544" w:type="dxa"/>
            <w:vAlign w:val="center"/>
          </w:tcPr>
          <w:p w:rsidR="00DD05AA" w:rsidRPr="005442AE" w:rsidRDefault="00DD05AA"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Total Cost</w:t>
            </w:r>
          </w:p>
        </w:tc>
        <w:tc>
          <w:tcPr>
            <w:tcW w:w="5386" w:type="dxa"/>
          </w:tcPr>
          <w:p w:rsidR="00DD05AA" w:rsidRPr="005442AE" w:rsidRDefault="00DD05AA" w:rsidP="00234EF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w:t>
            </w:r>
            <w:r w:rsidR="00234EFC" w:rsidRPr="005442AE">
              <w:rPr>
                <w:rFonts w:ascii="Times New Roman" w:hAnsi="Times New Roman" w:cs="Times New Roman"/>
                <w:sz w:val="24"/>
                <w:szCs w:val="24"/>
                <w:lang w:val="en-US"/>
              </w:rPr>
              <w:t xml:space="preserve">D+E+F+G </w:t>
            </w:r>
            <w:r w:rsidRPr="005442AE">
              <w:rPr>
                <w:rFonts w:ascii="Times New Roman" w:hAnsi="Times New Roman" w:cs="Times New Roman"/>
                <w:sz w:val="24"/>
                <w:szCs w:val="24"/>
                <w:lang w:val="en-US"/>
              </w:rPr>
              <w:t>sum</w:t>
            </w:r>
          </w:p>
        </w:tc>
      </w:tr>
    </w:tbl>
    <w:p w:rsidR="00DE1635" w:rsidRPr="005442AE" w:rsidRDefault="00DE1635" w:rsidP="00DE1635">
      <w:pPr>
        <w:rPr>
          <w:rFonts w:ascii="Times New Roman" w:hAnsi="Times New Roman" w:cs="Times New Roman"/>
          <w:sz w:val="24"/>
          <w:szCs w:val="24"/>
          <w:lang w:val="en-US"/>
        </w:rPr>
      </w:pPr>
    </w:p>
    <w:p w:rsidR="00DE1635" w:rsidRPr="005442AE" w:rsidRDefault="00DE1635" w:rsidP="00DE1635">
      <w:pP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B.1.2. </w:t>
      </w:r>
      <w:r w:rsidR="00864CE9" w:rsidRPr="005442AE">
        <w:rPr>
          <w:rFonts w:ascii="Times New Roman" w:hAnsi="Times New Roman" w:cs="Times New Roman"/>
          <w:sz w:val="24"/>
          <w:szCs w:val="24"/>
          <w:lang w:val="en-US"/>
        </w:rPr>
        <w:t xml:space="preserve">Information relating to the costs of </w:t>
      </w:r>
      <w:r w:rsidR="00E1126E" w:rsidRPr="005442AE">
        <w:rPr>
          <w:rFonts w:ascii="Times New Roman" w:hAnsi="Times New Roman" w:cs="Times New Roman"/>
          <w:sz w:val="24"/>
          <w:szCs w:val="24"/>
          <w:lang w:val="en-US"/>
        </w:rPr>
        <w:t>like</w:t>
      </w:r>
      <w:r w:rsidR="00864CE9" w:rsidRPr="005442AE">
        <w:rPr>
          <w:rFonts w:ascii="Times New Roman" w:hAnsi="Times New Roman" w:cs="Times New Roman"/>
          <w:sz w:val="24"/>
          <w:szCs w:val="24"/>
          <w:lang w:val="en-US"/>
        </w:rPr>
        <w:t xml:space="preserve"> product listed in Appendix VI shall be provided individually for each month of P5.</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sz w:val="24"/>
          <w:szCs w:val="24"/>
          <w:lang w:val="en-US"/>
        </w:rPr>
        <w:lastRenderedPageBreak/>
        <w:t>B.1.3. When there are distinct</w:t>
      </w:r>
      <w:r w:rsidRPr="005442AE">
        <w:rPr>
          <w:rFonts w:ascii="Times New Roman" w:hAnsi="Times New Roman" w:cs="Times New Roman"/>
          <w:bCs/>
          <w:sz w:val="24"/>
          <w:szCs w:val="24"/>
          <w:lang w:val="en-US"/>
        </w:rPr>
        <w:t xml:space="preserve"> </w:t>
      </w:r>
      <w:r w:rsidR="00646F0C" w:rsidRPr="005442AE">
        <w:rPr>
          <w:rFonts w:ascii="Times New Roman" w:hAnsi="Times New Roman" w:cs="Times New Roman"/>
          <w:bCs/>
          <w:sz w:val="24"/>
          <w:szCs w:val="24"/>
          <w:lang w:val="en-US"/>
        </w:rPr>
        <w:t>i</w:t>
      </w:r>
      <w:r w:rsidRPr="005442AE">
        <w:rPr>
          <w:rFonts w:ascii="Times New Roman" w:hAnsi="Times New Roman" w:cs="Times New Roman"/>
          <w:bCs/>
          <w:sz w:val="24"/>
          <w:szCs w:val="24"/>
          <w:lang w:val="en-US"/>
        </w:rPr>
        <w:t xml:space="preserve">dentification </w:t>
      </w:r>
      <w:r w:rsidR="00646F0C" w:rsidRPr="005442AE">
        <w:rPr>
          <w:rFonts w:ascii="Times New Roman" w:hAnsi="Times New Roman" w:cs="Times New Roman"/>
          <w:bCs/>
          <w:sz w:val="24"/>
          <w:szCs w:val="24"/>
          <w:lang w:val="en-US"/>
        </w:rPr>
        <w:t>c</w:t>
      </w:r>
      <w:r w:rsidRPr="005442AE">
        <w:rPr>
          <w:rFonts w:ascii="Times New Roman" w:hAnsi="Times New Roman" w:cs="Times New Roman"/>
          <w:bCs/>
          <w:sz w:val="24"/>
          <w:szCs w:val="24"/>
          <w:lang w:val="en-US"/>
        </w:rPr>
        <w:t xml:space="preserve">odes of the </w:t>
      </w:r>
      <w:r w:rsidR="00646F0C" w:rsidRPr="005442AE">
        <w:rPr>
          <w:rFonts w:ascii="Times New Roman" w:hAnsi="Times New Roman" w:cs="Times New Roman"/>
          <w:bCs/>
          <w:sz w:val="24"/>
          <w:szCs w:val="24"/>
          <w:lang w:val="en-US"/>
        </w:rPr>
        <w:t>product (CODIP), as reported under item</w:t>
      </w:r>
      <w:r w:rsidRPr="005442AE">
        <w:rPr>
          <w:rFonts w:ascii="Times New Roman" w:hAnsi="Times New Roman" w:cs="Times New Roman"/>
          <w:bCs/>
          <w:sz w:val="24"/>
          <w:szCs w:val="24"/>
          <w:lang w:val="en-US"/>
        </w:rPr>
        <w:t xml:space="preserve"> 5.6</w:t>
      </w:r>
      <w:r w:rsidR="00646F0C" w:rsidRPr="005442AE">
        <w:rPr>
          <w:rFonts w:ascii="Times New Roman" w:hAnsi="Times New Roman" w:cs="Times New Roman"/>
          <w:bCs/>
          <w:sz w:val="24"/>
          <w:szCs w:val="24"/>
          <w:lang w:val="en-US"/>
        </w:rPr>
        <w:t xml:space="preserve"> of section III</w:t>
      </w:r>
      <w:r w:rsidRPr="005442AE">
        <w:rPr>
          <w:rFonts w:ascii="Times New Roman" w:hAnsi="Times New Roman" w:cs="Times New Roman"/>
          <w:bCs/>
          <w:sz w:val="24"/>
          <w:szCs w:val="24"/>
          <w:lang w:val="en-US"/>
        </w:rPr>
        <w:t>, for each CODIP</w:t>
      </w:r>
      <w:r w:rsidRPr="005442AE">
        <w:rPr>
          <w:rFonts w:ascii="Times New Roman" w:hAnsi="Times New Roman" w:cs="Times New Roman"/>
          <w:sz w:val="24"/>
          <w:szCs w:val="24"/>
          <w:lang w:val="en-US"/>
        </w:rPr>
        <w:t xml:space="preserve"> you must </w:t>
      </w:r>
      <w:r w:rsidRPr="005442AE">
        <w:rPr>
          <w:rFonts w:ascii="Times New Roman" w:hAnsi="Times New Roman" w:cs="Times New Roman"/>
          <w:bCs/>
          <w:sz w:val="24"/>
          <w:szCs w:val="24"/>
          <w:lang w:val="en-US"/>
        </w:rPr>
        <w:t>fill the set of worksheets described in B.1.2.</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B.</w:t>
      </w:r>
      <w:r w:rsidR="0014284C" w:rsidRPr="005442AE">
        <w:rPr>
          <w:rFonts w:ascii="Times New Roman" w:hAnsi="Times New Roman" w:cs="Times New Roman"/>
          <w:bCs/>
          <w:sz w:val="24"/>
          <w:szCs w:val="24"/>
          <w:lang w:val="en-US"/>
        </w:rPr>
        <w:t>1.4 In case product is manufactured</w:t>
      </w:r>
      <w:r w:rsidRPr="005442AE">
        <w:rPr>
          <w:rFonts w:ascii="Times New Roman" w:hAnsi="Times New Roman" w:cs="Times New Roman"/>
          <w:bCs/>
          <w:sz w:val="24"/>
          <w:szCs w:val="24"/>
          <w:lang w:val="en-US"/>
        </w:rPr>
        <w:t xml:space="preserve"> in more than one facility, as reported in 6.1.4., </w:t>
      </w:r>
      <w:r w:rsidR="0014284C" w:rsidRPr="005442AE">
        <w:rPr>
          <w:rFonts w:ascii="Times New Roman" w:hAnsi="Times New Roman" w:cs="Times New Roman"/>
          <w:bCs/>
          <w:sz w:val="24"/>
          <w:szCs w:val="24"/>
          <w:lang w:val="en-US"/>
        </w:rPr>
        <w:t xml:space="preserve">you must </w:t>
      </w:r>
      <w:r w:rsidRPr="005442AE">
        <w:rPr>
          <w:rFonts w:ascii="Times New Roman" w:hAnsi="Times New Roman" w:cs="Times New Roman"/>
          <w:bCs/>
          <w:sz w:val="24"/>
          <w:szCs w:val="24"/>
          <w:lang w:val="en-US"/>
        </w:rPr>
        <w:t>provide:</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a) the set of worksheets previously described in B.1.2 with the cost in each one of the facilities</w:t>
      </w:r>
      <w:r w:rsidR="0014284C" w:rsidRPr="005442AE">
        <w:rPr>
          <w:rFonts w:ascii="Times New Roman" w:hAnsi="Times New Roman" w:cs="Times New Roman"/>
          <w:bCs/>
          <w:sz w:val="24"/>
          <w:szCs w:val="24"/>
          <w:lang w:val="en-US"/>
        </w:rPr>
        <w:t>; and</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b) additional </w:t>
      </w:r>
      <w:r w:rsidR="0014284C" w:rsidRPr="005442AE">
        <w:rPr>
          <w:rFonts w:ascii="Times New Roman" w:hAnsi="Times New Roman" w:cs="Times New Roman"/>
          <w:bCs/>
          <w:sz w:val="24"/>
          <w:szCs w:val="24"/>
          <w:lang w:val="en-US"/>
        </w:rPr>
        <w:t xml:space="preserve">worksheet </w:t>
      </w:r>
      <w:r w:rsidRPr="005442AE">
        <w:rPr>
          <w:rFonts w:ascii="Times New Roman" w:hAnsi="Times New Roman" w:cs="Times New Roman"/>
          <w:bCs/>
          <w:sz w:val="24"/>
          <w:szCs w:val="24"/>
          <w:lang w:val="en-US"/>
        </w:rPr>
        <w:t xml:space="preserve">containing the average </w:t>
      </w:r>
      <w:r w:rsidR="0014284C" w:rsidRPr="005442AE">
        <w:rPr>
          <w:rFonts w:ascii="Times New Roman" w:hAnsi="Times New Roman" w:cs="Times New Roman"/>
          <w:bCs/>
          <w:sz w:val="24"/>
          <w:szCs w:val="24"/>
          <w:lang w:val="en-US"/>
        </w:rPr>
        <w:t xml:space="preserve">total </w:t>
      </w:r>
      <w:r w:rsidRPr="005442AE">
        <w:rPr>
          <w:rFonts w:ascii="Times New Roman" w:hAnsi="Times New Roman" w:cs="Times New Roman"/>
          <w:bCs/>
          <w:sz w:val="24"/>
          <w:szCs w:val="24"/>
          <w:lang w:val="en-US"/>
        </w:rPr>
        <w:t xml:space="preserve">cost of the </w:t>
      </w:r>
      <w:r w:rsidR="0014284C" w:rsidRPr="005442AE">
        <w:rPr>
          <w:rFonts w:ascii="Times New Roman" w:hAnsi="Times New Roman" w:cs="Times New Roman"/>
          <w:bCs/>
          <w:sz w:val="24"/>
          <w:szCs w:val="24"/>
          <w:lang w:val="en-US"/>
        </w:rPr>
        <w:t xml:space="preserve">distinct </w:t>
      </w:r>
      <w:r w:rsidRPr="005442AE">
        <w:rPr>
          <w:rFonts w:ascii="Times New Roman" w:hAnsi="Times New Roman" w:cs="Times New Roman"/>
          <w:bCs/>
          <w:sz w:val="24"/>
          <w:szCs w:val="24"/>
          <w:lang w:val="en-US"/>
        </w:rPr>
        <w:t xml:space="preserve">facilities. </w:t>
      </w:r>
    </w:p>
    <w:p w:rsidR="00A1498D" w:rsidRPr="005442AE" w:rsidRDefault="00A1498D" w:rsidP="00A1498D">
      <w:pP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mc:AlternateContent>
          <mc:Choice Requires="wps">
            <w:drawing>
              <wp:anchor distT="0" distB="0" distL="114300" distR="114300" simplePos="0" relativeHeight="251683840" behindDoc="0" locked="0" layoutInCell="1" allowOverlap="1" wp14:anchorId="317CC684" wp14:editId="1AD8848E">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BFFD00"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" filled="f" strokecolor="black [3213]" strokeweight=".5pt"/>
            </w:pict>
          </mc:Fallback>
        </mc:AlternateContent>
      </w:r>
    </w:p>
    <w:p w:rsidR="003A4120" w:rsidRPr="005442AE" w:rsidRDefault="003A4120" w:rsidP="003A4120">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Report data concerning the employee responsible for answering the “Cost of Production” section above.</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35060F" w:rsidRPr="005442AE" w:rsidRDefault="003A4120" w:rsidP="00B630E9">
      <w:pPr>
        <w:spacing w:after="0"/>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r w:rsidR="00A1498D" w:rsidRPr="005442AE">
        <w:rPr>
          <w:rFonts w:ascii="Times New Roman" w:hAnsi="Times New Roman" w:cs="Times New Roman"/>
          <w:sz w:val="24"/>
          <w:szCs w:val="24"/>
          <w:lang w:val="en-US"/>
        </w:rPr>
        <w:br w:type="page"/>
      </w:r>
    </w:p>
    <w:p w:rsidR="008B38D1" w:rsidRPr="005442AE" w:rsidRDefault="008B38D1" w:rsidP="008B38D1">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67456" behindDoc="0" locked="0" layoutInCell="1" allowOverlap="1" wp14:anchorId="7F6203D0" wp14:editId="6E3946A9">
                <wp:simplePos x="0" y="0"/>
                <wp:positionH relativeFrom="column">
                  <wp:posOffset>12452</wp:posOffset>
                </wp:positionH>
                <wp:positionV relativeFrom="paragraph">
                  <wp:posOffset>-115791</wp:posOffset>
                </wp:positionV>
                <wp:extent cx="6345140" cy="332740"/>
                <wp:effectExtent l="0" t="0" r="17780" b="1016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4514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1B61BF" id="Retângulo 3" o:spid="_x0000_s1026" style="position:absolute;margin-left:1pt;margin-top:-9.1pt;width:499.6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" filled="f"/>
            </w:pict>
          </mc:Fallback>
        </mc:AlternateContent>
      </w:r>
      <w:r w:rsidRPr="005442AE">
        <w:rPr>
          <w:rFonts w:ascii="Times New Roman" w:hAnsi="Times New Roman" w:cs="Times New Roman"/>
          <w:b/>
          <w:sz w:val="24"/>
          <w:szCs w:val="24"/>
          <w:lang w:val="en-US"/>
        </w:rPr>
        <w:t>VI – DETERMINATION OF THE EXPORT PRICE</w:t>
      </w:r>
    </w:p>
    <w:p w:rsidR="008B38D1" w:rsidRPr="005442AE" w:rsidRDefault="008B38D1" w:rsidP="005327AA">
      <w:pPr>
        <w:spacing w:line="240" w:lineRule="auto"/>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gather data to subsidize the Brazilian investigative authorities in the calculation of the export price of products exported to Brazil. </w:t>
      </w:r>
    </w:p>
    <w:p w:rsidR="008B38D1" w:rsidRPr="005442AE" w:rsidRDefault="008B38D1" w:rsidP="005327AA">
      <w:pPr>
        <w:spacing w:line="240" w:lineRule="auto"/>
        <w:jc w:val="both"/>
        <w:rPr>
          <w:rFonts w:ascii="Times New Roman" w:hAnsi="Times New Roman" w:cs="Times New Roman"/>
          <w:bCs/>
          <w:i/>
          <w:sz w:val="24"/>
          <w:szCs w:val="24"/>
          <w:lang w:val="en-US"/>
        </w:rPr>
      </w:pPr>
      <w:r w:rsidRPr="005442AE">
        <w:rPr>
          <w:rFonts w:ascii="Times New Roman" w:hAnsi="Times New Roman" w:cs="Times New Roman"/>
          <w:bCs/>
          <w:i/>
          <w:sz w:val="24"/>
          <w:szCs w:val="24"/>
          <w:lang w:val="en-US"/>
        </w:rPr>
        <w:t xml:space="preserve">It is recalled that the reported information aggregation must be reconciled with your accounting system and with the information reported in Appendix </w:t>
      </w:r>
      <w:r w:rsidR="00374AAB" w:rsidRPr="005442AE">
        <w:rPr>
          <w:rFonts w:ascii="Times New Roman" w:hAnsi="Times New Roman" w:cs="Times New Roman"/>
          <w:bCs/>
          <w:i/>
          <w:sz w:val="24"/>
          <w:szCs w:val="24"/>
          <w:lang w:val="en-US"/>
        </w:rPr>
        <w:t>VIII</w:t>
      </w:r>
      <w:r w:rsidR="00007F0E" w:rsidRPr="005442AE">
        <w:rPr>
          <w:rFonts w:ascii="Times New Roman" w:hAnsi="Times New Roman" w:cs="Times New Roman"/>
          <w:bCs/>
          <w:i/>
          <w:sz w:val="24"/>
          <w:szCs w:val="24"/>
          <w:lang w:val="en-US"/>
        </w:rPr>
        <w:t xml:space="preserve"> of section VII</w:t>
      </w:r>
      <w:r w:rsidRPr="005442AE">
        <w:rPr>
          <w:rFonts w:ascii="Times New Roman" w:hAnsi="Times New Roman" w:cs="Times New Roman"/>
          <w:bCs/>
          <w:i/>
          <w:sz w:val="24"/>
          <w:szCs w:val="24"/>
          <w:lang w:val="en-US"/>
        </w:rPr>
        <w:t>.</w:t>
      </w:r>
    </w:p>
    <w:p w:rsidR="008B38D1" w:rsidRPr="005442AE" w:rsidRDefault="008B38D1" w:rsidP="008B38D1">
      <w:pPr>
        <w:jc w:val="both"/>
        <w:rPr>
          <w:rFonts w:ascii="Times New Roman" w:hAnsi="Times New Roman" w:cs="Times New Roman"/>
          <w:sz w:val="24"/>
          <w:szCs w:val="24"/>
          <w:u w:val="single"/>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6432" behindDoc="0" locked="0" layoutInCell="1" allowOverlap="1" wp14:anchorId="2658A43A" wp14:editId="31A10F07">
                <wp:simplePos x="0" y="0"/>
                <wp:positionH relativeFrom="column">
                  <wp:posOffset>12452</wp:posOffset>
                </wp:positionH>
                <wp:positionV relativeFrom="paragraph">
                  <wp:posOffset>238843</wp:posOffset>
                </wp:positionV>
                <wp:extent cx="6361043" cy="332740"/>
                <wp:effectExtent l="0" t="0" r="20955" b="1016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61043"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EA33C9" id="Retângulo 2" o:spid="_x0000_s1026" style="position:absolute;margin-left:1pt;margin-top:18.8pt;width:500.8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" filled="f"/>
            </w:pict>
          </mc:Fallback>
        </mc:AlternateContent>
      </w:r>
    </w:p>
    <w:p w:rsidR="000F6382" w:rsidRPr="005442AE" w:rsidRDefault="000F6382" w:rsidP="000F6382">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Item C – Exports to Brazil</w:t>
      </w:r>
      <w:r>
        <w:rPr>
          <w:rFonts w:ascii="Times New Roman" w:hAnsi="Times New Roman" w:cs="Times New Roman"/>
          <w:b/>
          <w:sz w:val="24"/>
          <w:szCs w:val="24"/>
          <w:lang w:val="en-US"/>
        </w:rPr>
        <w:t xml:space="preserve"> and Exports </w:t>
      </w:r>
      <w:r w:rsidRPr="00291769">
        <w:rPr>
          <w:rFonts w:ascii="Times New Roman" w:hAnsi="Times New Roman" w:cs="Times New Roman"/>
          <w:b/>
          <w:sz w:val="24"/>
          <w:szCs w:val="24"/>
          <w:lang w:val="en-US"/>
        </w:rPr>
        <w:t>to the Top 10 Third-Country Markets</w:t>
      </w:r>
    </w:p>
    <w:p w:rsidR="000F6382" w:rsidRPr="005442AE" w:rsidRDefault="000F6382" w:rsidP="000F6382">
      <w:pPr>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This item aims to instruct your company on how to record information about exports to Brazil </w:t>
      </w:r>
      <w:r>
        <w:rPr>
          <w:rFonts w:ascii="Times New Roman" w:hAnsi="Times New Roman" w:cs="Times New Roman"/>
          <w:i/>
          <w:sz w:val="24"/>
          <w:szCs w:val="24"/>
          <w:lang w:val="en-US"/>
        </w:rPr>
        <w:t xml:space="preserve">and exports to the top 10 third-country </w:t>
      </w:r>
      <w:r w:rsidRPr="00291769">
        <w:rPr>
          <w:rFonts w:ascii="Times New Roman" w:hAnsi="Times New Roman" w:cs="Times New Roman"/>
          <w:i/>
          <w:sz w:val="24"/>
          <w:szCs w:val="24"/>
          <w:lang w:val="en-US"/>
        </w:rPr>
        <w:t xml:space="preserve">markets in Appendix </w:t>
      </w:r>
      <w:proofErr w:type="spellStart"/>
      <w:r w:rsidRPr="00291769">
        <w:rPr>
          <w:rFonts w:ascii="Times New Roman" w:hAnsi="Times New Roman" w:cs="Times New Roman"/>
          <w:i/>
          <w:sz w:val="24"/>
          <w:szCs w:val="24"/>
          <w:lang w:val="en-US"/>
        </w:rPr>
        <w:t>VII.a</w:t>
      </w:r>
      <w:proofErr w:type="spellEnd"/>
      <w:r w:rsidRPr="00291769">
        <w:rPr>
          <w:rFonts w:ascii="Times New Roman" w:hAnsi="Times New Roman" w:cs="Times New Roman"/>
          <w:i/>
          <w:sz w:val="24"/>
          <w:szCs w:val="24"/>
          <w:lang w:val="en-US"/>
        </w:rPr>
        <w:t xml:space="preserve"> and </w:t>
      </w:r>
      <w:proofErr w:type="spellStart"/>
      <w:r w:rsidRPr="00291769">
        <w:rPr>
          <w:rFonts w:ascii="Times New Roman" w:hAnsi="Times New Roman" w:cs="Times New Roman"/>
          <w:i/>
          <w:sz w:val="24"/>
          <w:szCs w:val="24"/>
          <w:lang w:val="en-US"/>
        </w:rPr>
        <w:t>VII.b</w:t>
      </w:r>
      <w:proofErr w:type="spellEnd"/>
      <w:r w:rsidRPr="00291769">
        <w:rPr>
          <w:rFonts w:ascii="Times New Roman" w:hAnsi="Times New Roman" w:cs="Times New Roman"/>
          <w:i/>
          <w:sz w:val="24"/>
          <w:szCs w:val="24"/>
          <w:lang w:val="en-US"/>
        </w:rPr>
        <w:t>, respectively.</w:t>
      </w:r>
      <w:r>
        <w:rPr>
          <w:rFonts w:ascii="Times New Roman" w:hAnsi="Times New Roman" w:cs="Times New Roman"/>
          <w:i/>
          <w:sz w:val="24"/>
          <w:szCs w:val="24"/>
          <w:lang w:val="en-US"/>
        </w:rPr>
        <w:t xml:space="preserve"> </w:t>
      </w:r>
    </w:p>
    <w:p w:rsidR="000F6382" w:rsidRPr="005442AE" w:rsidRDefault="000F6382" w:rsidP="000F6382">
      <w:pPr>
        <w:jc w:val="both"/>
        <w:rPr>
          <w:rFonts w:ascii="Times New Roman" w:hAnsi="Times New Roman" w:cs="Times New Roman"/>
          <w:i/>
          <w:iCs/>
          <w:snapToGrid w:val="0"/>
          <w:sz w:val="24"/>
          <w:szCs w:val="24"/>
          <w:lang w:val="en-US"/>
        </w:rPr>
      </w:pPr>
      <w:r w:rsidRPr="005442AE">
        <w:rPr>
          <w:rFonts w:ascii="Times New Roman" w:hAnsi="Times New Roman" w:cs="Times New Roman"/>
          <w:i/>
          <w:iCs/>
          <w:snapToGrid w:val="0"/>
          <w:sz w:val="24"/>
          <w:szCs w:val="24"/>
          <w:lang w:val="en-US"/>
        </w:rPr>
        <w:t>In case exports to Brazil</w:t>
      </w:r>
      <w:r>
        <w:rPr>
          <w:rFonts w:ascii="Times New Roman" w:hAnsi="Times New Roman" w:cs="Times New Roman"/>
          <w:i/>
          <w:iCs/>
          <w:snapToGrid w:val="0"/>
          <w:sz w:val="24"/>
          <w:szCs w:val="24"/>
          <w:lang w:val="en-US"/>
        </w:rPr>
        <w:t xml:space="preserve"> or to third-country</w:t>
      </w:r>
      <w:r w:rsidRPr="005442AE">
        <w:rPr>
          <w:rFonts w:ascii="Times New Roman" w:hAnsi="Times New Roman" w:cs="Times New Roman"/>
          <w:i/>
          <w:iCs/>
          <w:snapToGrid w:val="0"/>
          <w:sz w:val="24"/>
          <w:szCs w:val="24"/>
          <w:lang w:val="en-US"/>
        </w:rPr>
        <w:t xml:space="preserve"> are made through related parties not located in Brazil</w:t>
      </w:r>
      <w:r>
        <w:rPr>
          <w:rFonts w:ascii="Times New Roman" w:hAnsi="Times New Roman" w:cs="Times New Roman"/>
          <w:i/>
          <w:iCs/>
          <w:snapToGrid w:val="0"/>
          <w:sz w:val="24"/>
          <w:szCs w:val="24"/>
          <w:lang w:val="en-US"/>
        </w:rPr>
        <w:t xml:space="preserve"> or in third-country, respectively</w:t>
      </w:r>
      <w:r w:rsidRPr="005442AE">
        <w:rPr>
          <w:rFonts w:ascii="Times New Roman" w:hAnsi="Times New Roman" w:cs="Times New Roman"/>
          <w:i/>
          <w:iCs/>
          <w:snapToGrid w:val="0"/>
          <w:sz w:val="24"/>
          <w:szCs w:val="24"/>
          <w:lang w:val="en-US"/>
        </w:rPr>
        <w:t xml:space="preserve">, your company shall provide two databases with the information of Appendix VII: the first one with information on your company (manufacturer) and the second one with information on the related party. </w:t>
      </w:r>
    </w:p>
    <w:p w:rsidR="008B38D1" w:rsidRPr="005442AE" w:rsidRDefault="008B38D1" w:rsidP="008B38D1">
      <w:pPr>
        <w:autoSpaceDE w:val="0"/>
        <w:autoSpaceDN w:val="0"/>
        <w:adjustRightInd w:val="0"/>
        <w:spacing w:after="0" w:line="240" w:lineRule="auto"/>
        <w:rPr>
          <w:rFonts w:ascii="Times New Roman" w:hAnsi="Times New Roman" w:cs="Times New Roman"/>
          <w:color w:val="000000"/>
          <w:sz w:val="24"/>
          <w:szCs w:val="24"/>
          <w:lang w:val="en-US"/>
        </w:rPr>
      </w:pPr>
    </w:p>
    <w:p w:rsidR="008B38D1" w:rsidRPr="005442AE" w:rsidRDefault="008B38D1" w:rsidP="008B38D1">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C.1.</w:t>
      </w:r>
      <w:r w:rsidRPr="005442AE">
        <w:rPr>
          <w:rFonts w:ascii="Times New Roman" w:hAnsi="Times New Roman" w:cs="Times New Roman"/>
          <w:b/>
          <w:sz w:val="24"/>
          <w:szCs w:val="24"/>
          <w:lang w:val="en-US"/>
        </w:rPr>
        <w:tab/>
        <w:t>EXPORTS TO BRAZIL RECORD</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C.1.1 Data relating to exports to Brazil must be presented in Appendix VII.</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C.1.2 Data reported must refer to P5.</w:t>
      </w:r>
    </w:p>
    <w:p w:rsidR="008B38D1" w:rsidRPr="005442AE" w:rsidRDefault="008B38D1" w:rsidP="008B38D1">
      <w:pPr>
        <w:pStyle w:val="Default"/>
        <w:rPr>
          <w:rFonts w:eastAsiaTheme="minorHAnsi"/>
          <w:kern w:val="0"/>
          <w:lang w:val="en-US" w:eastAsia="en-US"/>
        </w:rPr>
      </w:pPr>
      <w:r w:rsidRPr="005442AE">
        <w:rPr>
          <w:lang w:val="en-US"/>
        </w:rPr>
        <w:t xml:space="preserve">C.1.3 Fill the fields </w:t>
      </w:r>
      <w:r w:rsidRPr="005442AE">
        <w:rPr>
          <w:rFonts w:eastAsiaTheme="minorHAnsi"/>
          <w:kern w:val="0"/>
          <w:lang w:val="en-US" w:eastAsia="en-US"/>
        </w:rPr>
        <w:t>in accordance with the instructions provided in this section.</w:t>
      </w:r>
    </w:p>
    <w:p w:rsidR="008B38D1" w:rsidRPr="005442AE" w:rsidRDefault="008B38D1" w:rsidP="008B38D1">
      <w:pPr>
        <w:pStyle w:val="Default"/>
        <w:jc w:val="both"/>
        <w:rPr>
          <w:b/>
          <w:bCs/>
          <w:lang w:val="en-US"/>
        </w:rPr>
      </w:pPr>
    </w:p>
    <w:p w:rsidR="008B38D1" w:rsidRPr="005442AE" w:rsidRDefault="008B38D1" w:rsidP="008B38D1">
      <w:pPr>
        <w:pStyle w:val="Default"/>
        <w:jc w:val="both"/>
        <w:rPr>
          <w:b/>
          <w:bCs/>
          <w:lang w:val="en-US"/>
        </w:rPr>
      </w:pPr>
    </w:p>
    <w:p w:rsidR="008B38D1" w:rsidRPr="005442AE" w:rsidRDefault="008B38D1" w:rsidP="008B38D1">
      <w:pPr>
        <w:pStyle w:val="Default"/>
        <w:jc w:val="both"/>
        <w:rPr>
          <w:lang w:val="en-US"/>
        </w:rPr>
      </w:pPr>
      <w:r w:rsidRPr="005442AE">
        <w:rPr>
          <w:b/>
          <w:bCs/>
          <w:lang w:val="en-US"/>
        </w:rPr>
        <w:t xml:space="preserve">FIELD NUMBER 1.0: </w:t>
      </w:r>
      <w:r w:rsidR="00315185" w:rsidRPr="005442AE">
        <w:rPr>
          <w:b/>
          <w:bCs/>
          <w:lang w:val="en-US"/>
        </w:rPr>
        <w:tab/>
      </w:r>
      <w:r w:rsidRPr="005442AE">
        <w:rPr>
          <w:b/>
          <w:bCs/>
          <w:lang w:val="en-US"/>
        </w:rPr>
        <w:t xml:space="preserve">Product Code </w:t>
      </w:r>
    </w:p>
    <w:p w:rsidR="008B38D1" w:rsidRPr="005442AE" w:rsidRDefault="008B38D1" w:rsidP="008B38D1">
      <w:pPr>
        <w:pStyle w:val="Default"/>
        <w:jc w:val="both"/>
        <w:rPr>
          <w:lang w:val="en-US"/>
        </w:rPr>
      </w:pPr>
    </w:p>
    <w:p w:rsidR="008B38D1" w:rsidRPr="005442AE" w:rsidRDefault="008B38D1" w:rsidP="008B38D1">
      <w:pPr>
        <w:pStyle w:val="Default"/>
        <w:jc w:val="both"/>
        <w:rPr>
          <w:lang w:val="en-US"/>
        </w:rPr>
      </w:pPr>
      <w:r w:rsidRPr="005442AE">
        <w:rPr>
          <w:lang w:val="en-US"/>
        </w:rPr>
        <w:t>Field Name:</w:t>
      </w:r>
      <w:r w:rsidRPr="005442AE">
        <w:rPr>
          <w:lang w:val="en-US"/>
        </w:rPr>
        <w:tab/>
        <w:t>ECODPROD</w:t>
      </w:r>
    </w:p>
    <w:p w:rsidR="008B38D1" w:rsidRPr="005442AE" w:rsidRDefault="008B38D1" w:rsidP="008B38D1">
      <w:pPr>
        <w:pStyle w:val="Default"/>
        <w:jc w:val="both"/>
        <w:rPr>
          <w:lang w:val="en-US"/>
        </w:rPr>
      </w:pP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commercial product code assigned by your company in the normal course of business to the specific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the product code should be the one reported under item 5 from section III (product and production process).</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2.0: </w:t>
      </w:r>
      <w:r w:rsidR="00315185" w:rsidRPr="005442AE">
        <w:rPr>
          <w:rFonts w:ascii="Times New Roman" w:hAnsi="Times New Roman" w:cs="Times New Roman"/>
          <w:b/>
          <w:bCs/>
          <w:sz w:val="24"/>
          <w:szCs w:val="24"/>
          <w:lang w:val="en-US"/>
        </w:rPr>
        <w:tab/>
      </w:r>
      <w:r w:rsidR="00C676BE" w:rsidRPr="005442AE">
        <w:rPr>
          <w:rFonts w:ascii="Times New Roman" w:hAnsi="Times New Roman" w:cs="Times New Roman"/>
          <w:b/>
          <w:bCs/>
          <w:sz w:val="24"/>
          <w:szCs w:val="24"/>
          <w:lang w:val="en-US"/>
        </w:rPr>
        <w:t xml:space="preserve">Product </w:t>
      </w:r>
      <w:r w:rsidRPr="005442AE">
        <w:rPr>
          <w:rFonts w:ascii="Times New Roman" w:hAnsi="Times New Roman" w:cs="Times New Roman"/>
          <w:b/>
          <w:bCs/>
          <w:sz w:val="24"/>
          <w:szCs w:val="24"/>
          <w:lang w:val="en-US"/>
        </w:rPr>
        <w:t xml:space="preserve">Identification </w:t>
      </w:r>
      <w:r w:rsidR="00C676BE" w:rsidRPr="005442AE">
        <w:rPr>
          <w:rFonts w:ascii="Times New Roman" w:hAnsi="Times New Roman" w:cs="Times New Roman"/>
          <w:b/>
          <w:bCs/>
          <w:sz w:val="24"/>
          <w:szCs w:val="24"/>
          <w:lang w:val="en-US"/>
        </w:rPr>
        <w:t>C</w:t>
      </w:r>
      <w:r w:rsidRPr="005442AE">
        <w:rPr>
          <w:rFonts w:ascii="Times New Roman" w:hAnsi="Times New Roman" w:cs="Times New Roman"/>
          <w:b/>
          <w:bCs/>
          <w:sz w:val="24"/>
          <w:szCs w:val="24"/>
          <w:lang w:val="en-US"/>
        </w:rPr>
        <w:t>ode</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ECODIP</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identification code of products in accordance </w:t>
      </w:r>
      <w:r w:rsidR="00E43746"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the characteristics reported under</w:t>
      </w:r>
      <w:r w:rsidR="00D267A0" w:rsidRPr="005442AE">
        <w:rPr>
          <w:rFonts w:ascii="Times New Roman" w:hAnsi="Times New Roman" w:cs="Times New Roman"/>
          <w:sz w:val="24"/>
          <w:szCs w:val="24"/>
          <w:lang w:val="en-US"/>
        </w:rPr>
        <w:t xml:space="preserve"> item 5 of</w:t>
      </w:r>
      <w:r w:rsidRPr="005442AE">
        <w:rPr>
          <w:rFonts w:ascii="Times New Roman" w:hAnsi="Times New Roman" w:cs="Times New Roman"/>
          <w:sz w:val="24"/>
          <w:szCs w:val="24"/>
          <w:lang w:val="en-US"/>
        </w:rPr>
        <w:t xml:space="preserve"> </w:t>
      </w:r>
      <w:r w:rsidR="00E43746" w:rsidRPr="005442AE">
        <w:rPr>
          <w:rFonts w:ascii="Times New Roman" w:hAnsi="Times New Roman" w:cs="Times New Roman"/>
          <w:sz w:val="24"/>
          <w:szCs w:val="24"/>
          <w:lang w:val="en-US"/>
        </w:rPr>
        <w:t xml:space="preserve">section </w:t>
      </w:r>
      <w:r w:rsidR="00D267A0" w:rsidRPr="005442AE">
        <w:rPr>
          <w:rFonts w:ascii="Times New Roman" w:hAnsi="Times New Roman" w:cs="Times New Roman"/>
          <w:sz w:val="24"/>
          <w:szCs w:val="24"/>
          <w:lang w:val="en-US"/>
        </w:rPr>
        <w:t>III</w:t>
      </w:r>
      <w:r w:rsidRPr="005442AE">
        <w:rPr>
          <w:rFonts w:ascii="Times New Roman" w:hAnsi="Times New Roman" w:cs="Times New Roman"/>
          <w:sz w:val="24"/>
          <w:szCs w:val="24"/>
          <w:lang w:val="en-US"/>
        </w:rPr>
        <w:t xml:space="preserve"> (product and production process).</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he ECODIP is represented by an alphanumeric code that reflects the product</w:t>
      </w:r>
      <w:r w:rsidR="00E43746"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characteristics, registering, in descending order, the importance of each one, starting </w:t>
      </w:r>
      <w:r w:rsidR="00E43746" w:rsidRPr="005442AE">
        <w:rPr>
          <w:rFonts w:ascii="Times New Roman" w:hAnsi="Times New Roman" w:cs="Times New Roman"/>
          <w:sz w:val="24"/>
          <w:szCs w:val="24"/>
          <w:lang w:val="en-US"/>
        </w:rPr>
        <w:t>from</w:t>
      </w:r>
      <w:r w:rsidRPr="005442AE">
        <w:rPr>
          <w:rFonts w:ascii="Times New Roman" w:hAnsi="Times New Roman" w:cs="Times New Roman"/>
          <w:sz w:val="24"/>
          <w:szCs w:val="24"/>
          <w:lang w:val="en-US"/>
        </w:rPr>
        <w:t xml:space="preserve"> the most relevant. </w:t>
      </w:r>
    </w:p>
    <w:p w:rsidR="003C4373" w:rsidRPr="005442AE" w:rsidRDefault="003C4373" w:rsidP="00315185">
      <w:pPr>
        <w:rPr>
          <w:rFonts w:ascii="Times New Roman" w:hAnsi="Times New Roman" w:cs="Times New Roman"/>
          <w:b/>
          <w:bCs/>
          <w:sz w:val="24"/>
          <w:szCs w:val="24"/>
          <w:lang w:val="en-US"/>
        </w:rPr>
      </w:pPr>
    </w:p>
    <w:p w:rsidR="008B38D1" w:rsidRPr="005442AE" w:rsidRDefault="008B38D1" w:rsidP="00315185">
      <w:pPr>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3.0: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Number</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EFAT</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reference number assigned to the invoice in your accounting system.</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escribe the invoice numbering system that originated </w:t>
      </w:r>
      <w:r w:rsidR="00E43746" w:rsidRPr="005442AE">
        <w:rPr>
          <w:rFonts w:ascii="Times New Roman" w:hAnsi="Times New Roman" w:cs="Times New Roman"/>
          <w:sz w:val="24"/>
          <w:szCs w:val="24"/>
          <w:lang w:val="en-US"/>
        </w:rPr>
        <w:t>the invoice number</w:t>
      </w:r>
      <w:r w:rsidRPr="005442AE">
        <w:rPr>
          <w:rFonts w:ascii="Times New Roman" w:hAnsi="Times New Roman" w:cs="Times New Roman"/>
          <w:sz w:val="24"/>
          <w:szCs w:val="24"/>
          <w:lang w:val="en-US"/>
        </w:rPr>
        <w:t xml:space="preserve"> reported in this data file. Indicate the existence of a </w:t>
      </w:r>
      <w:r w:rsidR="00E43746" w:rsidRPr="005442AE">
        <w:rPr>
          <w:rFonts w:ascii="Times New Roman" w:hAnsi="Times New Roman" w:cs="Times New Roman"/>
          <w:sz w:val="24"/>
          <w:szCs w:val="24"/>
          <w:lang w:val="en-US"/>
        </w:rPr>
        <w:t>numerical sequence</w:t>
      </w:r>
      <w:r w:rsidRPr="005442AE">
        <w:rPr>
          <w:rFonts w:ascii="Times New Roman" w:hAnsi="Times New Roman" w:cs="Times New Roman"/>
          <w:sz w:val="24"/>
          <w:szCs w:val="24"/>
          <w:lang w:val="en-US"/>
        </w:rPr>
        <w:t xml:space="preserve"> or any other coding system, in which case you should provide the description of each component of the code.</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4.0: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Invoice Date</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EDATAFAT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w:t>
      </w:r>
      <w:r w:rsidRPr="005442AE">
        <w:rPr>
          <w:rFonts w:ascii="Times New Roman" w:hAnsi="Times New Roman" w:cs="Times New Roman"/>
          <w:bCs/>
          <w:sz w:val="24"/>
          <w:szCs w:val="24"/>
          <w:lang w:val="en-US"/>
        </w:rPr>
        <w:t>invoice date.</w:t>
      </w:r>
    </w:p>
    <w:p w:rsidR="008B38D1" w:rsidRPr="005442AE" w:rsidRDefault="008B38D1" w:rsidP="008B38D1">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 xml:space="preserve">he date must be submitted in </w:t>
      </w:r>
      <w:r w:rsidR="00E43746"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4.1: </w:t>
      </w:r>
      <w:r w:rsidRPr="005442AE">
        <w:rPr>
          <w:rFonts w:ascii="Times New Roman" w:hAnsi="Times New Roman" w:cs="Times New Roman"/>
          <w:b/>
          <w:bCs/>
          <w:sz w:val="24"/>
          <w:szCs w:val="24"/>
          <w:lang w:val="en-US"/>
        </w:rPr>
        <w:tab/>
        <w:t>Date of Sale</w:t>
      </w: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EVENDT</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sz w:val="24"/>
          <w:szCs w:val="24"/>
          <w:lang w:val="en-US"/>
        </w:rPr>
        <w:t xml:space="preserve">date (for example, the date of the contract or the invoice date) selected to be </w:t>
      </w:r>
      <w:r w:rsidRPr="005442AE">
        <w:rPr>
          <w:rFonts w:ascii="Times New Roman" w:hAnsi="Times New Roman" w:cs="Times New Roman"/>
          <w:sz w:val="24"/>
          <w:szCs w:val="24"/>
          <w:lang w:val="en-US"/>
        </w:rPr>
        <w:t xml:space="preserve">the date of sale for your sales to Brazil. In case you use dates that vary according to the type of transaction (for instance, </w:t>
      </w:r>
      <w:r w:rsidRPr="005442AE">
        <w:rPr>
          <w:rFonts w:ascii="Times New Roman" w:hAnsi="Times New Roman"/>
          <w:sz w:val="24"/>
          <w:szCs w:val="24"/>
          <w:lang w:val="en-US"/>
        </w:rPr>
        <w:t xml:space="preserve">in some transactions you use the date of the contract, while in others you use the invoice date), </w:t>
      </w:r>
      <w:r w:rsidRPr="005442AE">
        <w:rPr>
          <w:rFonts w:ascii="Times New Roman" w:hAnsi="Times New Roman" w:cs="Times New Roman"/>
          <w:sz w:val="24"/>
          <w:szCs w:val="24"/>
          <w:lang w:val="en-US"/>
        </w:rPr>
        <w:t>you must create a field to relate the date with the type of transaction (ex. CONT for contracts, FAT for invoices). In case your company uses other ways to determinate the date of sale, justify and explain.</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The date must be submitted in the DD/MM/YYYY format</w:t>
      </w:r>
    </w:p>
    <w:p w:rsidR="0063530B" w:rsidRPr="005442AE" w:rsidRDefault="0063530B" w:rsidP="0063530B">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In general, the date of sale is the invoice date. However, in long terms contracts, the date of sale can be, for instance, the contract date. The date of sale </w:t>
      </w:r>
      <w:r w:rsidRPr="005442AE">
        <w:rPr>
          <w:rFonts w:ascii="Times New Roman" w:hAnsi="Times New Roman" w:cs="Times New Roman"/>
          <w:bCs/>
          <w:sz w:val="24"/>
          <w:szCs w:val="24"/>
          <w:lang w:val="en-US"/>
        </w:rPr>
        <w:t xml:space="preserve">must be no later than </w:t>
      </w:r>
      <w:r w:rsidRPr="005442AE">
        <w:rPr>
          <w:rFonts w:ascii="Times New Roman" w:hAnsi="Times New Roman" w:cs="Times New Roman"/>
          <w:sz w:val="24"/>
          <w:szCs w:val="24"/>
          <w:lang w:val="en-US"/>
        </w:rPr>
        <w:t>the shipment date.</w:t>
      </w:r>
    </w:p>
    <w:p w:rsidR="0063530B" w:rsidRPr="005442AE" w:rsidRDefault="0063530B" w:rsidP="008B38D1">
      <w:pPr>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Date of </w:t>
      </w:r>
      <w:r w:rsidR="003A615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hipment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EDATAEMB</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date of shipment from the factory or distribution warehouse to the customer</w:t>
      </w:r>
      <w:r w:rsidRPr="005442AE">
        <w:rPr>
          <w:rFonts w:ascii="Times New Roman" w:hAnsi="Times New Roman" w:cs="Times New Roman"/>
          <w:b/>
          <w:i/>
          <w:sz w:val="24"/>
          <w:szCs w:val="24"/>
          <w:lang w:val="en-US"/>
        </w:rPr>
        <w:t>.</w:t>
      </w:r>
      <w:r w:rsidRPr="005442AE">
        <w:rPr>
          <w:rFonts w:ascii="Times New Roman" w:hAnsi="Times New Roman" w:cs="Times New Roman"/>
          <w:sz w:val="24"/>
          <w:szCs w:val="24"/>
          <w:lang w:val="en-US"/>
        </w:rPr>
        <w:t xml:space="preserve"> Distribution warehouse is, hereby, understood as</w:t>
      </w:r>
      <w:r w:rsidRPr="005442AE">
        <w:rPr>
          <w:rFonts w:ascii="Times New Roman" w:hAnsi="Times New Roman" w:cs="Times New Roman"/>
          <w:bCs/>
          <w:i/>
          <w:color w:val="FF0000"/>
          <w:sz w:val="24"/>
          <w:szCs w:val="24"/>
          <w:lang w:val="en-US"/>
        </w:rPr>
        <w:t xml:space="preserve"> </w:t>
      </w:r>
      <w:r w:rsidRPr="005442AE">
        <w:rPr>
          <w:rFonts w:ascii="Times New Roman" w:hAnsi="Times New Roman" w:cs="Times New Roman"/>
          <w:bCs/>
          <w:sz w:val="24"/>
          <w:szCs w:val="24"/>
          <w:lang w:val="en-US"/>
        </w:rPr>
        <w:t xml:space="preserve">any other stockpile, warehouse or storage that is not situated by </w:t>
      </w:r>
      <w:r w:rsidR="00DE1635" w:rsidRPr="005442AE">
        <w:rPr>
          <w:rFonts w:ascii="Times New Roman" w:hAnsi="Times New Roman" w:cs="Times New Roman"/>
          <w:bCs/>
          <w:sz w:val="24"/>
          <w:szCs w:val="24"/>
          <w:lang w:val="en-US"/>
        </w:rPr>
        <w:t>your</w:t>
      </w:r>
      <w:r w:rsidRPr="005442AE">
        <w:rPr>
          <w:rFonts w:ascii="Times New Roman" w:hAnsi="Times New Roman" w:cs="Times New Roman"/>
          <w:bCs/>
          <w:sz w:val="24"/>
          <w:szCs w:val="24"/>
          <w:lang w:val="en-US"/>
        </w:rPr>
        <w:t xml:space="preserve"> company’s factory. </w:t>
      </w:r>
    </w:p>
    <w:p w:rsidR="008B38D1" w:rsidRPr="005442AE" w:rsidRDefault="008B38D1" w:rsidP="008B38D1">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 xml:space="preserve">he date must be submitted in </w:t>
      </w:r>
      <w:r w:rsidR="00DE163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DE1635" w:rsidRPr="005442AE">
        <w:rPr>
          <w:rFonts w:ascii="Times New Roman" w:hAnsi="Times New Roman" w:cs="Times New Roman"/>
          <w:sz w:val="24"/>
          <w:szCs w:val="24"/>
          <w:lang w:val="en-US"/>
        </w:rPr>
        <w:t>.</w:t>
      </w:r>
    </w:p>
    <w:p w:rsidR="008B38D1" w:rsidRPr="005442AE" w:rsidRDefault="008B38D1" w:rsidP="003C4373">
      <w:pPr>
        <w:pStyle w:val="Default"/>
        <w:spacing w:line="240" w:lineRule="auto"/>
        <w:jc w:val="both"/>
        <w:rPr>
          <w:b/>
          <w:bCs/>
          <w:lang w:val="en-US"/>
        </w:rPr>
      </w:pPr>
    </w:p>
    <w:p w:rsidR="008B38D1" w:rsidRPr="005442AE" w:rsidRDefault="008B38D1" w:rsidP="008B38D1">
      <w:pPr>
        <w:pStyle w:val="Default"/>
        <w:jc w:val="both"/>
        <w:rPr>
          <w:u w:val="single"/>
          <w:lang w:val="en-US"/>
        </w:rPr>
      </w:pPr>
      <w:r w:rsidRPr="005442AE">
        <w:rPr>
          <w:b/>
          <w:bCs/>
          <w:lang w:val="en-US"/>
        </w:rPr>
        <w:lastRenderedPageBreak/>
        <w:t xml:space="preserve">FIELD NUMBER 6.0: </w:t>
      </w:r>
      <w:r w:rsidR="00315185" w:rsidRPr="005442AE">
        <w:rPr>
          <w:b/>
          <w:bCs/>
          <w:lang w:val="en-US"/>
        </w:rPr>
        <w:tab/>
      </w:r>
      <w:r w:rsidRPr="005442AE">
        <w:rPr>
          <w:b/>
          <w:bCs/>
          <w:lang w:val="en-US"/>
        </w:rPr>
        <w:t xml:space="preserve">Customer Code </w:t>
      </w:r>
    </w:p>
    <w:p w:rsidR="008B38D1" w:rsidRPr="005442AE" w:rsidRDefault="008B38D1" w:rsidP="008B38D1">
      <w:pPr>
        <w:jc w:val="both"/>
        <w:rPr>
          <w:rFonts w:ascii="Times New Roman" w:hAnsi="Times New Roman" w:cs="Times New Roman"/>
          <w:sz w:val="24"/>
          <w:szCs w:val="24"/>
          <w:u w:val="single"/>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ECLICOD</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name of the customer or the internal accounting code designating the customer.</w:t>
      </w:r>
    </w:p>
    <w:p w:rsidR="008B38D1" w:rsidRPr="005442AE" w:rsidRDefault="008B38D1" w:rsidP="00B630E9">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P</w:t>
      </w:r>
      <w:r w:rsidRPr="005442AE">
        <w:rPr>
          <w:rFonts w:ascii="Times New Roman" w:hAnsi="Times New Roman" w:cs="Times New Roman"/>
          <w:sz w:val="24"/>
          <w:szCs w:val="24"/>
          <w:lang w:val="en-US"/>
        </w:rPr>
        <w:t>rovide a complete list of customer names and codes</w:t>
      </w:r>
      <w:r w:rsidR="00DE1635" w:rsidRPr="005442AE">
        <w:rPr>
          <w:rFonts w:ascii="Times New Roman" w:hAnsi="Times New Roman" w:cs="Times New Roman"/>
          <w:sz w:val="24"/>
          <w:szCs w:val="24"/>
          <w:lang w:val="en-US"/>
        </w:rPr>
        <w:t>, relating the codes with their</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corporate name.</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6.1: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Name</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ECLINOM</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corporate name of each customer.</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corporate </w:t>
      </w:r>
      <w:r w:rsidR="00DE1635" w:rsidRPr="005442AE">
        <w:rPr>
          <w:rFonts w:ascii="Times New Roman" w:hAnsi="Times New Roman" w:cs="Times New Roman"/>
          <w:sz w:val="24"/>
          <w:szCs w:val="24"/>
          <w:lang w:val="en-US"/>
        </w:rPr>
        <w:t>name of all customers, whether i</w:t>
      </w:r>
      <w:r w:rsidRPr="005442AE">
        <w:rPr>
          <w:rFonts w:ascii="Times New Roman" w:hAnsi="Times New Roman" w:cs="Times New Roman"/>
          <w:sz w:val="24"/>
          <w:szCs w:val="24"/>
          <w:lang w:val="en-US"/>
        </w:rPr>
        <w:t xml:space="preserve">n the domestic market or foreign market. </w:t>
      </w:r>
    </w:p>
    <w:p w:rsidR="003C4373" w:rsidRPr="005442AE" w:rsidRDefault="003C4373"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7.0: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Relationship</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ERELCLI</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code designating whether the customer is affiliated. </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1 = Unaffiliated Customers </w:t>
      </w:r>
    </w:p>
    <w:p w:rsidR="008B38D1" w:rsidRPr="005442AE" w:rsidRDefault="008B38D1" w:rsidP="008B38D1">
      <w:pPr>
        <w:spacing w:after="0" w:line="100" w:lineRule="atLeast"/>
        <w:ind w:left="708" w:firstLine="708"/>
        <w:jc w:val="both"/>
        <w:rPr>
          <w:rFonts w:ascii="Times New Roman" w:hAnsi="Times New Roman" w:cs="Times New Roman"/>
          <w:color w:val="FF0000"/>
          <w:sz w:val="24"/>
          <w:szCs w:val="24"/>
          <w:lang w:val="en-US"/>
        </w:rPr>
      </w:pPr>
      <w:r w:rsidRPr="005442AE">
        <w:rPr>
          <w:rFonts w:ascii="Times New Roman" w:hAnsi="Times New Roman" w:cs="Times New Roman"/>
          <w:color w:val="000000"/>
          <w:sz w:val="24"/>
          <w:szCs w:val="24"/>
          <w:lang w:val="en-US"/>
        </w:rPr>
        <w:t>2 = Unaffiliated</w:t>
      </w:r>
      <w:r w:rsidRPr="005442AE">
        <w:rPr>
          <w:rFonts w:ascii="Times New Roman" w:hAnsi="Times New Roman" w:cs="Times New Roman"/>
          <w:sz w:val="24"/>
          <w:szCs w:val="24"/>
          <w:lang w:val="en-US"/>
        </w:rPr>
        <w:t xml:space="preserve"> Resellers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Affiliated Customers</w:t>
      </w:r>
    </w:p>
    <w:p w:rsidR="008B38D1" w:rsidRPr="005442AE" w:rsidRDefault="008B38D1" w:rsidP="008B38D1">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4 = Affiliated </w:t>
      </w:r>
      <w:r w:rsidRPr="005442AE">
        <w:rPr>
          <w:rFonts w:ascii="Times New Roman" w:hAnsi="Times New Roman" w:cs="Times New Roman"/>
          <w:sz w:val="24"/>
          <w:szCs w:val="24"/>
          <w:lang w:val="en-US"/>
        </w:rPr>
        <w:t>Resellers</w:t>
      </w:r>
    </w:p>
    <w:p w:rsidR="008B38D1" w:rsidRPr="005442AE" w:rsidRDefault="008B38D1" w:rsidP="008B38D1">
      <w:pPr>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A</w:t>
      </w:r>
      <w:r w:rsidRPr="005442AE">
        <w:rPr>
          <w:rFonts w:ascii="Times New Roman" w:hAnsi="Times New Roman" w:cs="Times New Roman"/>
          <w:sz w:val="24"/>
          <w:szCs w:val="24"/>
          <w:lang w:val="en-US"/>
        </w:rPr>
        <w:t>s previously noted, the definition of affiliated parties is under item 3.3</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8.0: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Category</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ECATCLI</w:t>
      </w:r>
    </w:p>
    <w:p w:rsidR="008B38D1" w:rsidRPr="005442AE" w:rsidRDefault="008B38D1" w:rsidP="008B38D1">
      <w:pPr>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customer category</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1 =</w:t>
      </w:r>
      <w:r w:rsidRPr="005442AE">
        <w:rPr>
          <w:rFonts w:ascii="Times New Roman" w:hAnsi="Times New Roman" w:cs="Times New Roman"/>
          <w:sz w:val="24"/>
          <w:szCs w:val="24"/>
          <w:lang w:val="en-US"/>
        </w:rPr>
        <w:t xml:space="preserve"> industrial user</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2 = </w:t>
      </w:r>
      <w:r w:rsidR="000678E5" w:rsidRPr="005442AE">
        <w:rPr>
          <w:rFonts w:ascii="Times New Roman" w:hAnsi="Times New Roman" w:cs="Times New Roman"/>
          <w:color w:val="000000"/>
          <w:sz w:val="24"/>
          <w:szCs w:val="24"/>
          <w:lang w:val="en-US"/>
        </w:rPr>
        <w:t>end-users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trading companies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 </w:t>
      </w:r>
      <w:r w:rsidRPr="005442AE">
        <w:rPr>
          <w:rFonts w:ascii="Times New Roman" w:hAnsi="Times New Roman" w:cs="Times New Roman"/>
          <w:sz w:val="24"/>
          <w:szCs w:val="24"/>
          <w:lang w:val="en-US"/>
        </w:rPr>
        <w:t>local distributors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5 = retailers</w:t>
      </w:r>
    </w:p>
    <w:p w:rsidR="008B38D1" w:rsidRPr="005442AE" w:rsidRDefault="008B38D1" w:rsidP="008B38D1">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6 until n = </w:t>
      </w:r>
      <w:r w:rsidRPr="005442AE">
        <w:rPr>
          <w:rFonts w:ascii="Times New Roman" w:hAnsi="Times New Roman" w:cs="Times New Roman"/>
          <w:sz w:val="24"/>
          <w:szCs w:val="24"/>
          <w:lang w:val="en-US"/>
        </w:rPr>
        <w:t xml:space="preserve">specify additional categories </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dentify any customers that have been classified in more than one customer category and explain the circumstances requiring such treatment.</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 xml:space="preserve">FIELD NUMBER </w:t>
      </w:r>
      <w:proofErr w:type="gramStart"/>
      <w:r w:rsidRPr="005442AE">
        <w:rPr>
          <w:rFonts w:ascii="Times New Roman" w:hAnsi="Times New Roman" w:cs="Times New Roman"/>
          <w:b/>
          <w:bCs/>
          <w:sz w:val="24"/>
          <w:szCs w:val="24"/>
          <w:lang w:val="en-US"/>
        </w:rPr>
        <w:t>9.(</w:t>
      </w:r>
      <w:proofErr w:type="gramEnd"/>
      <w:r w:rsidRPr="005442AE">
        <w:rPr>
          <w:rFonts w:ascii="Times New Roman" w:hAnsi="Times New Roman" w:cs="Times New Roman"/>
          <w:b/>
          <w:bCs/>
          <w:sz w:val="24"/>
          <w:szCs w:val="24"/>
          <w:lang w:val="en-US"/>
        </w:rPr>
        <w:t>1 until n):</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Date </w:t>
      </w:r>
      <w:r w:rsidR="00485863" w:rsidRPr="005442AE">
        <w:rPr>
          <w:rFonts w:ascii="Times New Roman" w:hAnsi="Times New Roman" w:cs="Times New Roman"/>
          <w:b/>
          <w:bCs/>
          <w:sz w:val="24"/>
          <w:szCs w:val="24"/>
          <w:lang w:val="en-US"/>
        </w:rPr>
        <w:t xml:space="preserve">of </w:t>
      </w:r>
      <w:r w:rsidR="003A6151"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ayment</w:t>
      </w:r>
      <w:r w:rsidR="00485863" w:rsidRPr="005442AE">
        <w:rPr>
          <w:rFonts w:ascii="Times New Roman" w:hAnsi="Times New Roman" w:cs="Times New Roman"/>
          <w:b/>
          <w:bCs/>
          <w:sz w:val="24"/>
          <w:szCs w:val="24"/>
          <w:lang w:val="en-US"/>
        </w:rPr>
        <w:t xml:space="preserve"> Receipt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EPAGDT (1 until n)</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date your records indicate payment was received from the customer. The date must be submitted in </w:t>
      </w:r>
      <w:r w:rsidR="0031518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f you cannot gather the dates of payment in the time allowed for responding to this questionnaire, explain why. If a particular invoice</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has not been paid</w:t>
      </w:r>
      <w:r w:rsidRPr="005442AE">
        <w:rPr>
          <w:rFonts w:ascii="Times New Roman" w:hAnsi="Times New Roman" w:cs="Times New Roman"/>
          <w:i/>
          <w:sz w:val="24"/>
          <w:szCs w:val="24"/>
          <w:lang w:val="en-US"/>
        </w:rPr>
        <w:t>,</w:t>
      </w:r>
      <w:r w:rsidRPr="005442AE">
        <w:rPr>
          <w:rFonts w:ascii="Times New Roman" w:hAnsi="Times New Roman" w:cs="Times New Roman"/>
          <w:sz w:val="24"/>
          <w:szCs w:val="24"/>
          <w:lang w:val="en-US"/>
        </w:rPr>
        <w:t xml:space="preserve"> do not complete this field. If the payment is in installments, insert columns corresponding to the number of </w:t>
      </w:r>
      <w:r w:rsidRPr="005442AE">
        <w:rPr>
          <w:rFonts w:ascii="Times New Roman" w:hAnsi="Times New Roman" w:cs="Times New Roman"/>
          <w:bCs/>
          <w:sz w:val="24"/>
          <w:szCs w:val="24"/>
          <w:lang w:val="en-US"/>
        </w:rPr>
        <w:t>monthly payments.</w:t>
      </w:r>
    </w:p>
    <w:p w:rsidR="00E71185" w:rsidRPr="005442AE" w:rsidRDefault="00E71185" w:rsidP="00E71185">
      <w:pPr>
        <w:spacing w:after="0" w:line="240" w:lineRule="auto"/>
        <w:jc w:val="both"/>
        <w:rPr>
          <w:rFonts w:ascii="Times New Roman" w:hAnsi="Times New Roman" w:cs="Times New Roman"/>
          <w:b/>
          <w:bCs/>
          <w:color w:val="000000" w:themeColor="text1"/>
          <w:sz w:val="24"/>
          <w:szCs w:val="24"/>
          <w:lang w:val="en-US"/>
        </w:rPr>
      </w:pPr>
    </w:p>
    <w:p w:rsidR="008B38D1" w:rsidRPr="005442AE" w:rsidRDefault="008B38D1" w:rsidP="008B38D1">
      <w:pPr>
        <w:jc w:val="both"/>
        <w:rPr>
          <w:rFonts w:ascii="Times New Roman" w:hAnsi="Times New Roman" w:cs="Times New Roman"/>
          <w:color w:val="000000" w:themeColor="text1"/>
          <w:sz w:val="24"/>
          <w:szCs w:val="24"/>
          <w:lang w:val="en-US"/>
        </w:rPr>
      </w:pPr>
      <w:r w:rsidRPr="005442AE">
        <w:rPr>
          <w:rFonts w:ascii="Times New Roman" w:hAnsi="Times New Roman" w:cs="Times New Roman"/>
          <w:b/>
          <w:bCs/>
          <w:color w:val="000000" w:themeColor="text1"/>
          <w:sz w:val="24"/>
          <w:szCs w:val="24"/>
          <w:lang w:val="en-US"/>
        </w:rPr>
        <w:t xml:space="preserve">FIELD NUMBER 10.0: </w:t>
      </w:r>
      <w:r w:rsidR="00315185" w:rsidRPr="005442AE">
        <w:rPr>
          <w:rFonts w:ascii="Times New Roman" w:hAnsi="Times New Roman" w:cs="Times New Roman"/>
          <w:b/>
          <w:bCs/>
          <w:color w:val="000000" w:themeColor="text1"/>
          <w:sz w:val="24"/>
          <w:szCs w:val="24"/>
          <w:lang w:val="en-US"/>
        </w:rPr>
        <w:tab/>
      </w:r>
      <w:r w:rsidR="00AB101F" w:rsidRPr="005442AE">
        <w:rPr>
          <w:rFonts w:ascii="Times New Roman" w:hAnsi="Times New Roman" w:cs="Times New Roman"/>
          <w:b/>
          <w:bCs/>
          <w:color w:val="000000" w:themeColor="text1"/>
          <w:sz w:val="24"/>
          <w:szCs w:val="24"/>
          <w:lang w:val="en-US"/>
        </w:rPr>
        <w:t>Terms of Commerce</w:t>
      </w:r>
      <w:r w:rsidRPr="005442AE">
        <w:rPr>
          <w:rFonts w:ascii="Times New Roman" w:hAnsi="Times New Roman" w:cs="Times New Roman"/>
          <w:b/>
          <w:bCs/>
          <w:color w:val="000000" w:themeColor="text1"/>
          <w:sz w:val="24"/>
          <w:szCs w:val="24"/>
          <w:lang w:val="en-US"/>
        </w:rPr>
        <w:t xml:space="preserve"> (INCOTERMS)</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color w:val="000000" w:themeColor="text1"/>
          <w:sz w:val="24"/>
          <w:szCs w:val="24"/>
          <w:lang w:val="en-US"/>
        </w:rPr>
        <w:t>Field Name</w:t>
      </w:r>
      <w:r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ab/>
        <w:t>E</w:t>
      </w:r>
      <w:r w:rsidR="009C1D82" w:rsidRPr="005442AE">
        <w:rPr>
          <w:rFonts w:ascii="Times New Roman" w:hAnsi="Times New Roman" w:cs="Times New Roman"/>
          <w:sz w:val="24"/>
          <w:szCs w:val="24"/>
          <w:lang w:val="en-US"/>
        </w:rPr>
        <w:t>TER</w:t>
      </w:r>
      <w:r w:rsidR="003A6151" w:rsidRPr="005442AE">
        <w:rPr>
          <w:rFonts w:ascii="Times New Roman" w:hAnsi="Times New Roman" w:cs="Times New Roman"/>
          <w:sz w:val="24"/>
          <w:szCs w:val="24"/>
          <w:lang w:val="en-US"/>
        </w:rPr>
        <w:t>COM</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w:t>
      </w:r>
      <w:r w:rsidR="00C626E3" w:rsidRPr="005442AE">
        <w:rPr>
          <w:rFonts w:ascii="Times New Roman" w:hAnsi="Times New Roman" w:cs="Times New Roman"/>
          <w:sz w:val="24"/>
          <w:szCs w:val="24"/>
          <w:lang w:val="en-US"/>
        </w:rPr>
        <w:t>terms of commerce (</w:t>
      </w:r>
      <w:r w:rsidR="00907F8A" w:rsidRPr="005442AE">
        <w:rPr>
          <w:rFonts w:ascii="Times New Roman" w:hAnsi="Times New Roman" w:cs="Times New Roman"/>
          <w:sz w:val="24"/>
          <w:szCs w:val="24"/>
          <w:lang w:val="en-US"/>
        </w:rPr>
        <w:t>INCOTERMS</w:t>
      </w:r>
      <w:r w:rsidR="00C626E3" w:rsidRPr="005442AE">
        <w:rPr>
          <w:rFonts w:ascii="Times New Roman" w:hAnsi="Times New Roman" w:cs="Times New Roman"/>
          <w:sz w:val="24"/>
          <w:szCs w:val="24"/>
          <w:lang w:val="en-US"/>
        </w:rPr>
        <w:t>)</w:t>
      </w:r>
    </w:p>
    <w:p w:rsidR="008B38D1" w:rsidRPr="005442AE" w:rsidRDefault="008B38D1" w:rsidP="008B38D1">
      <w:pPr>
        <w:spacing w:after="0" w:line="100" w:lineRule="atLeast"/>
        <w:ind w:left="141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1 =</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CIF</w:t>
      </w:r>
    </w:p>
    <w:p w:rsidR="008B38D1" w:rsidRPr="005442AE" w:rsidRDefault="008B38D1" w:rsidP="008B38D1">
      <w:pPr>
        <w:pStyle w:val="Default"/>
        <w:ind w:left="1416"/>
        <w:jc w:val="both"/>
        <w:rPr>
          <w:rFonts w:eastAsia="Times New Roman"/>
          <w:color w:val="auto"/>
          <w:kern w:val="0"/>
          <w:lang w:val="en-US" w:eastAsia="pt-BR"/>
        </w:rPr>
      </w:pPr>
      <w:r w:rsidRPr="005442AE">
        <w:rPr>
          <w:color w:val="auto"/>
          <w:lang w:val="en-US"/>
        </w:rPr>
        <w:t>2 = FOB</w:t>
      </w:r>
      <w:r w:rsidRPr="005442AE">
        <w:rPr>
          <w:i/>
          <w:color w:val="auto"/>
          <w:lang w:val="en-US"/>
        </w:rPr>
        <w:t xml:space="preserve"> </w:t>
      </w:r>
    </w:p>
    <w:p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3 = ex works</w:t>
      </w:r>
    </w:p>
    <w:p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4 = CFR</w:t>
      </w:r>
    </w:p>
    <w:p w:rsidR="008B38D1" w:rsidRPr="005442AE" w:rsidRDefault="00907F8A"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5 until n = specify any other</w:t>
      </w:r>
      <w:r w:rsidR="008B38D1" w:rsidRPr="005442AE">
        <w:rPr>
          <w:rFonts w:ascii="Times New Roman" w:hAnsi="Times New Roman" w:cs="Times New Roman"/>
          <w:sz w:val="24"/>
          <w:szCs w:val="24"/>
          <w:lang w:val="en-US"/>
        </w:rPr>
        <w:t xml:space="preserve"> </w:t>
      </w:r>
      <w:r w:rsidR="00C626E3" w:rsidRPr="005442AE">
        <w:rPr>
          <w:rFonts w:ascii="Times New Roman" w:hAnsi="Times New Roman" w:cs="Times New Roman"/>
          <w:sz w:val="24"/>
          <w:szCs w:val="24"/>
          <w:lang w:val="en-US"/>
        </w:rPr>
        <w:t>terms of commerce (INCOTERMS)</w:t>
      </w:r>
    </w:p>
    <w:p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escribe the </w:t>
      </w:r>
      <w:r w:rsidR="00C626E3" w:rsidRPr="005442AE">
        <w:rPr>
          <w:rFonts w:ascii="Times New Roman" w:hAnsi="Times New Roman" w:cs="Times New Roman"/>
          <w:sz w:val="24"/>
          <w:szCs w:val="24"/>
          <w:lang w:val="en-US"/>
        </w:rPr>
        <w:t>terms of commerce (INCOTERMS)</w:t>
      </w:r>
      <w:r w:rsidRPr="005442AE">
        <w:rPr>
          <w:rFonts w:ascii="Times New Roman" w:hAnsi="Times New Roman" w:cs="Times New Roman"/>
          <w:sz w:val="24"/>
          <w:szCs w:val="24"/>
          <w:lang w:val="en-US"/>
        </w:rPr>
        <w:t xml:space="preserve"> and indicate the code used for each and its meaning. Clarify which transportation and insurance expenses, among others, were incurred by your company.</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11.0 :</w:t>
      </w:r>
      <w:proofErr w:type="gramEnd"/>
      <w:r w:rsidRPr="005442AE">
        <w:rPr>
          <w:rFonts w:ascii="Times New Roman" w:hAnsi="Times New Roman" w:cs="Times New Roman"/>
          <w:b/>
          <w:bCs/>
          <w:sz w:val="24"/>
          <w:szCs w:val="24"/>
          <w:lang w:val="en-US"/>
        </w:rPr>
        <w:t xml:space="preserve">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3A615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old (</w:t>
      </w:r>
      <w:r w:rsidR="00201C61" w:rsidRPr="005442AE">
        <w:rPr>
          <w:rFonts w:ascii="Times New Roman" w:hAnsi="Times New Roman" w:cs="Times New Roman"/>
          <w:b/>
          <w:bCs/>
          <w:sz w:val="24"/>
          <w:szCs w:val="24"/>
          <w:lang w:val="en-US"/>
        </w:rPr>
        <w:t>kg)</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EQTDVEND</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quantity sold (</w:t>
      </w:r>
      <w:r w:rsidR="00201C61" w:rsidRPr="005442AE">
        <w:rPr>
          <w:rFonts w:ascii="Times New Roman" w:hAnsi="Times New Roman" w:cs="Times New Roman"/>
          <w:bCs/>
          <w:sz w:val="24"/>
          <w:szCs w:val="24"/>
          <w:lang w:val="en-US"/>
        </w:rPr>
        <w:t>weight unit: kg)</w:t>
      </w:r>
      <w:r w:rsidRPr="005442AE">
        <w:rPr>
          <w:rFonts w:ascii="Times New Roman" w:hAnsi="Times New Roman" w:cs="Times New Roman"/>
          <w:sz w:val="24"/>
          <w:szCs w:val="24"/>
          <w:lang w:val="en-US"/>
        </w:rPr>
        <w:t xml:space="preserve"> in each transaction</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xplain how the returns, if allowed, affect your sales records both in the general ledger as sales journal.</w:t>
      </w:r>
    </w:p>
    <w:p w:rsidR="008B38D1" w:rsidRPr="005442AE" w:rsidRDefault="008B38D1" w:rsidP="003C4373">
      <w:pPr>
        <w:spacing w:after="0" w:line="240" w:lineRule="auto"/>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11.1: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C625CF" w:rsidRPr="005442AE">
        <w:rPr>
          <w:rFonts w:ascii="Times New Roman" w:hAnsi="Times New Roman" w:cs="Times New Roman"/>
          <w:b/>
          <w:bCs/>
          <w:sz w:val="24"/>
          <w:szCs w:val="24"/>
          <w:lang w:val="en-US"/>
        </w:rPr>
        <w:t xml:space="preserve">Sold </w:t>
      </w:r>
      <w:r w:rsidRPr="005442AE">
        <w:rPr>
          <w:rFonts w:ascii="Times New Roman" w:hAnsi="Times New Roman" w:cs="Times New Roman"/>
          <w:b/>
          <w:bCs/>
          <w:sz w:val="24"/>
          <w:szCs w:val="24"/>
          <w:lang w:val="en-US"/>
        </w:rPr>
        <w:t>(sales unit)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EQTDCOM</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sales unit</w:t>
      </w:r>
    </w:p>
    <w:p w:rsidR="00E64996" w:rsidRDefault="00E64996" w:rsidP="008B38D1">
      <w:pPr>
        <w:jc w:val="both"/>
        <w:rPr>
          <w:rFonts w:ascii="Times New Roman" w:hAnsi="Times New Roman" w:cs="Times New Roman"/>
          <w:sz w:val="24"/>
          <w:szCs w:val="24"/>
          <w:lang w:val="en-US"/>
        </w:rPr>
      </w:pPr>
    </w:p>
    <w:p w:rsidR="00E64996" w:rsidRDefault="00E64996" w:rsidP="008B38D1">
      <w:pPr>
        <w:jc w:val="both"/>
        <w:rPr>
          <w:rFonts w:ascii="Times New Roman" w:hAnsi="Times New Roman" w:cs="Times New Roman"/>
          <w:sz w:val="24"/>
          <w:szCs w:val="24"/>
          <w:lang w:val="en-US"/>
        </w:rPr>
      </w:pPr>
    </w:p>
    <w:p w:rsidR="00E64996" w:rsidRDefault="00E64996" w:rsidP="008B38D1">
      <w:pPr>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68480" behindDoc="0" locked="0" layoutInCell="1" allowOverlap="1" wp14:anchorId="0ACA3DBD" wp14:editId="0BAF2600">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122D1F"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" filled="f"/>
            </w:pict>
          </mc:Fallback>
        </mc:AlternateContent>
      </w:r>
    </w:p>
    <w:p w:rsidR="008B38D1" w:rsidRPr="005442AE" w:rsidRDefault="008B38D1" w:rsidP="008B38D1">
      <w:pPr>
        <w:pStyle w:val="Default"/>
        <w:spacing w:after="140"/>
        <w:jc w:val="both"/>
        <w:rPr>
          <w:lang w:val="en-US"/>
        </w:rPr>
      </w:pPr>
      <w:r w:rsidRPr="005442AE">
        <w:rPr>
          <w:b/>
          <w:lang w:val="en-US"/>
        </w:rPr>
        <w:t>FIELDS 12.0 TO 37.0:</w:t>
      </w:r>
      <w:r w:rsidRPr="005442AE">
        <w:rPr>
          <w:lang w:val="en-US"/>
        </w:rPr>
        <w:t xml:space="preserve"> Report all values in </w:t>
      </w:r>
      <w:r w:rsidR="003F73EB" w:rsidRPr="005442AE">
        <w:rPr>
          <w:lang w:val="en-US"/>
        </w:rPr>
        <w:t>US dollars</w:t>
      </w:r>
      <w:r w:rsidRPr="005442AE">
        <w:rPr>
          <w:lang w:val="en-US"/>
        </w:rPr>
        <w:t>.</w:t>
      </w:r>
    </w:p>
    <w:p w:rsidR="00201C61" w:rsidRPr="005442AE" w:rsidRDefault="00201C61" w:rsidP="008B38D1">
      <w:pPr>
        <w:pStyle w:val="Default"/>
        <w:spacing w:after="140"/>
        <w:jc w:val="both"/>
        <w:rPr>
          <w:b/>
          <w:bCs/>
          <w:lang w:val="en-US"/>
        </w:rPr>
      </w:pPr>
      <w:r w:rsidRPr="005442AE">
        <w:rPr>
          <w:lang w:val="en-US"/>
        </w:rPr>
        <w:tab/>
      </w:r>
      <w:r w:rsidRPr="005442AE">
        <w:rPr>
          <w:lang w:val="en-US"/>
        </w:rPr>
        <w:tab/>
      </w:r>
      <w:r w:rsidRPr="005442AE">
        <w:rPr>
          <w:lang w:val="en-US"/>
        </w:rPr>
        <w:tab/>
        <w:t xml:space="preserve">    Inform the unit (sold or traded)</w:t>
      </w:r>
    </w:p>
    <w:p w:rsidR="008B38D1" w:rsidRPr="005442AE" w:rsidRDefault="008B38D1" w:rsidP="008B38D1">
      <w:pPr>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12.0: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Gross Unit Price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EPRBRUTO</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gross unit price. Indicate</w:t>
      </w:r>
      <w:r w:rsidR="00195D38" w:rsidRPr="005442AE">
        <w:rPr>
          <w:rFonts w:ascii="Times New Roman" w:hAnsi="Times New Roman" w:cs="Times New Roman"/>
          <w:sz w:val="24"/>
          <w:szCs w:val="24"/>
          <w:lang w:val="en-US"/>
        </w:rPr>
        <w:t xml:space="preserve"> in</w:t>
      </w:r>
      <w:r w:rsidRPr="005442AE">
        <w:rPr>
          <w:rFonts w:ascii="Times New Roman" w:hAnsi="Times New Roman" w:cs="Times New Roman"/>
          <w:sz w:val="24"/>
          <w:szCs w:val="24"/>
          <w:lang w:val="en-US"/>
        </w:rPr>
        <w:t xml:space="preserve"> which unit of measure is being informed the prices (currency/kg-t or currency/sales unit).</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Discounts and rebates should be reported separately in fields numbered 13 and 14, respectively.</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sales taxes included in this price. </w:t>
      </w:r>
    </w:p>
    <w:p w:rsidR="003C4373" w:rsidRPr="005442AE" w:rsidRDefault="003C4373" w:rsidP="008B38D1">
      <w:pPr>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13.1:</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Early </w:t>
      </w:r>
      <w:r w:rsidR="003C4373"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 xml:space="preserve">ayment </w:t>
      </w:r>
      <w:r w:rsidR="003C4373"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AA5F8F" w:rsidRPr="005442AE">
        <w:rPr>
          <w:rFonts w:ascii="Times New Roman" w:hAnsi="Times New Roman" w:cs="Times New Roman"/>
          <w:b/>
          <w:bCs/>
          <w:sz w:val="24"/>
          <w:szCs w:val="24"/>
          <w:lang w:val="en-US"/>
        </w:rPr>
        <w:t xml:space="preserve"> </w:t>
      </w:r>
      <w:r w:rsidR="00D80555"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EDESPANT</w:t>
      </w:r>
    </w:p>
    <w:p w:rsidR="008B38D1" w:rsidRPr="005442AE" w:rsidRDefault="008B38D1" w:rsidP="008B38D1">
      <w:pPr>
        <w:ind w:left="1470" w:hanging="147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rsidR="008B38D1" w:rsidRPr="005442AE" w:rsidRDefault="008B38D1" w:rsidP="003C4373">
      <w:pPr>
        <w:spacing w:after="0" w:line="240" w:lineRule="auto"/>
        <w:ind w:left="1410" w:hanging="1410"/>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13.2: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D8549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AA5F8F" w:rsidRPr="005442AE">
        <w:rPr>
          <w:rFonts w:ascii="Times New Roman" w:hAnsi="Times New Roman" w:cs="Times New Roman"/>
          <w:b/>
          <w:bCs/>
          <w:sz w:val="24"/>
          <w:szCs w:val="24"/>
          <w:lang w:val="en-US"/>
        </w:rPr>
        <w:t xml:space="preserve"> </w:t>
      </w:r>
      <w:r w:rsidR="00D80555"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EDESQTD</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f a discount has been granted due to the quantities sold, report the unit value of such discount. This field should only be filled if the discount was granted after the invoice issuance.</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8B38D1" w:rsidRDefault="00E64996" w:rsidP="00E64996">
      <w:pPr>
        <w:tabs>
          <w:tab w:val="left" w:pos="2041"/>
        </w:tabs>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b/>
      </w:r>
    </w:p>
    <w:p w:rsidR="00E64996" w:rsidRDefault="00E64996" w:rsidP="00E64996">
      <w:pPr>
        <w:tabs>
          <w:tab w:val="left" w:pos="2041"/>
        </w:tabs>
        <w:spacing w:after="0" w:line="240" w:lineRule="auto"/>
        <w:jc w:val="both"/>
        <w:rPr>
          <w:rFonts w:ascii="Times New Roman" w:hAnsi="Times New Roman" w:cs="Times New Roman"/>
          <w:sz w:val="24"/>
          <w:szCs w:val="24"/>
          <w:lang w:val="en-US"/>
        </w:rPr>
      </w:pPr>
    </w:p>
    <w:p w:rsidR="00E64996" w:rsidRPr="005442AE" w:rsidRDefault="00E64996" w:rsidP="00E64996">
      <w:pPr>
        <w:tabs>
          <w:tab w:val="left" w:pos="2041"/>
        </w:tabs>
        <w:spacing w:after="0" w:line="240" w:lineRule="auto"/>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 xml:space="preserve">FIELD NUMBER </w:t>
      </w:r>
      <w:proofErr w:type="gramStart"/>
      <w:r w:rsidRPr="005442AE">
        <w:rPr>
          <w:rFonts w:ascii="Times New Roman" w:hAnsi="Times New Roman" w:cs="Times New Roman"/>
          <w:b/>
          <w:bCs/>
          <w:sz w:val="24"/>
          <w:szCs w:val="24"/>
          <w:lang w:val="en-US"/>
        </w:rPr>
        <w:t>13.(</w:t>
      </w:r>
      <w:proofErr w:type="gramEnd"/>
      <w:r w:rsidRPr="005442AE">
        <w:rPr>
          <w:rFonts w:ascii="Times New Roman" w:hAnsi="Times New Roman" w:cs="Times New Roman"/>
          <w:b/>
          <w:bCs/>
          <w:sz w:val="24"/>
          <w:szCs w:val="24"/>
          <w:lang w:val="en-US"/>
        </w:rPr>
        <w:t xml:space="preserve">3 until n): </w:t>
      </w:r>
      <w:r w:rsidR="00315185" w:rsidRPr="005442AE">
        <w:rPr>
          <w:rFonts w:ascii="Times New Roman" w:hAnsi="Times New Roman" w:cs="Times New Roman"/>
          <w:b/>
          <w:bCs/>
          <w:sz w:val="24"/>
          <w:szCs w:val="24"/>
          <w:lang w:val="en-US"/>
        </w:rPr>
        <w:tab/>
      </w:r>
      <w:r w:rsidR="00D8549C" w:rsidRPr="005442AE">
        <w:rPr>
          <w:rFonts w:ascii="Times New Roman" w:hAnsi="Times New Roman" w:cs="Times New Roman"/>
          <w:b/>
          <w:bCs/>
          <w:sz w:val="24"/>
          <w:szCs w:val="24"/>
          <w:lang w:val="en-US"/>
        </w:rPr>
        <w:t>Other</w:t>
      </w:r>
      <w:r w:rsidRPr="005442AE">
        <w:rPr>
          <w:rFonts w:ascii="Times New Roman" w:hAnsi="Times New Roman" w:cs="Times New Roman"/>
          <w:b/>
          <w:bCs/>
          <w:sz w:val="24"/>
          <w:szCs w:val="24"/>
          <w:lang w:val="en-US"/>
        </w:rPr>
        <w:t xml:space="preserve"> </w:t>
      </w:r>
      <w:r w:rsidR="00D8549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iscounts</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EOUTDES</w:t>
      </w:r>
      <w:r w:rsidR="003244BF" w:rsidRPr="005442AE">
        <w:rPr>
          <w:rFonts w:ascii="Times New Roman" w:hAnsi="Times New Roman" w:cs="Times New Roman"/>
          <w:sz w:val="24"/>
          <w:szCs w:val="24"/>
          <w:lang w:val="en-US"/>
        </w:rPr>
        <w:t xml:space="preserve"> (3 until n)</w:t>
      </w:r>
    </w:p>
    <w:p w:rsidR="008B38D1" w:rsidRPr="005442AE" w:rsidRDefault="008B38D1" w:rsidP="008B38D1">
      <w:pPr>
        <w:ind w:left="1410" w:hanging="1410"/>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5442AE">
        <w:rPr>
          <w:rFonts w:ascii="Times New Roman" w:hAnsi="Times New Roman" w:cs="Times New Roman"/>
          <w:iCs/>
          <w:sz w:val="24"/>
          <w:szCs w:val="24"/>
          <w:lang w:val="en-US"/>
        </w:rPr>
        <w:t xml:space="preserve"> row of the invoice</w:t>
      </w:r>
      <w:r w:rsidRPr="005442AE">
        <w:rPr>
          <w:rFonts w:ascii="Times New Roman" w:hAnsi="Times New Roman" w:cs="Times New Roman"/>
          <w:i/>
          <w:iCs/>
          <w:sz w:val="24"/>
          <w:szCs w:val="24"/>
          <w:lang w:val="en-US"/>
        </w:rPr>
        <w:t xml:space="preserve">. </w:t>
      </w:r>
    </w:p>
    <w:p w:rsidR="008B38D1" w:rsidRPr="005442AE" w:rsidRDefault="008B38D1" w:rsidP="00B630E9">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w:t>
      </w:r>
      <w:r w:rsidR="00CB2FD2" w:rsidRPr="005442AE">
        <w:rPr>
          <w:rFonts w:ascii="Times New Roman" w:hAnsi="Times New Roman" w:cs="Times New Roman"/>
          <w:sz w:val="24"/>
          <w:szCs w:val="24"/>
          <w:lang w:val="en-US"/>
        </w:rPr>
        <w:t xml:space="preserve">ative: </w:t>
      </w:r>
      <w:r w:rsidR="00CB2FD2"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00CB2FD2" w:rsidRPr="005442AE">
        <w:rPr>
          <w:rFonts w:ascii="Times New Roman" w:hAnsi="Times New Roman" w:cs="Times New Roman"/>
          <w:sz w:val="24"/>
          <w:szCs w:val="24"/>
          <w:lang w:val="en-US"/>
        </w:rPr>
        <w:t>xplain your policy</w:t>
      </w:r>
      <w:r w:rsidRPr="005442AE">
        <w:rPr>
          <w:rFonts w:ascii="Times New Roman" w:hAnsi="Times New Roman" w:cs="Times New Roman"/>
          <w:sz w:val="24"/>
          <w:szCs w:val="24"/>
          <w:lang w:val="en-US"/>
        </w:rPr>
        <w:t xml:space="preserve"> for granting </w:t>
      </w:r>
      <w:r w:rsidR="003244BF" w:rsidRPr="005442AE">
        <w:rPr>
          <w:rFonts w:ascii="Times New Roman" w:hAnsi="Times New Roman" w:cs="Times New Roman"/>
          <w:sz w:val="24"/>
          <w:szCs w:val="24"/>
          <w:lang w:val="en-US"/>
        </w:rPr>
        <w:t>other</w:t>
      </w:r>
      <w:r w:rsidRPr="005442AE">
        <w:rPr>
          <w:rFonts w:ascii="Times New Roman" w:hAnsi="Times New Roman" w:cs="Times New Roman"/>
          <w:sz w:val="24"/>
          <w:szCs w:val="24"/>
          <w:lang w:val="en-US"/>
        </w:rPr>
        <w:t xml:space="preserve"> discount</w:t>
      </w:r>
      <w:r w:rsidR="00597647"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034DE3" w:rsidRPr="005442AE" w:rsidRDefault="00034DE3" w:rsidP="00034DE3">
      <w:pPr>
        <w:spacing w:after="0" w:line="240" w:lineRule="auto"/>
        <w:ind w:left="1412" w:hanging="1412"/>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14.(</w:t>
      </w:r>
      <w:proofErr w:type="gramEnd"/>
      <w:r w:rsidRPr="005442AE">
        <w:rPr>
          <w:rFonts w:ascii="Times New Roman" w:hAnsi="Times New Roman" w:cs="Times New Roman"/>
          <w:b/>
          <w:bCs/>
          <w:sz w:val="24"/>
          <w:szCs w:val="24"/>
          <w:lang w:val="en-US"/>
        </w:rPr>
        <w:t>1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Rebate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 EABAT</w:t>
      </w:r>
      <w:r w:rsidR="007233D8" w:rsidRPr="005442AE">
        <w:rPr>
          <w:rFonts w:ascii="Times New Roman" w:hAnsi="Times New Roman" w:cs="Times New Roman"/>
          <w:sz w:val="24"/>
          <w:szCs w:val="24"/>
          <w:lang w:val="en-US"/>
        </w:rPr>
        <w:t xml:space="preserve"> (1 until n)</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rsidR="00712F40" w:rsidRPr="005442AE" w:rsidRDefault="008B38D1" w:rsidP="00712F40">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007A2D30" w:rsidRPr="005442AE">
        <w:rPr>
          <w:rFonts w:ascii="Times New Roman" w:hAnsi="Times New Roman" w:cs="Times New Roman"/>
          <w:sz w:val="24"/>
          <w:szCs w:val="24"/>
          <w:lang w:val="en-US"/>
        </w:rPr>
        <w:t xml:space="preserve">xplain your policy </w:t>
      </w:r>
      <w:r w:rsidRPr="005442AE">
        <w:rPr>
          <w:rFonts w:ascii="Times New Roman" w:hAnsi="Times New Roman" w:cs="Times New Roman"/>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rsidR="00712F40" w:rsidRPr="005442AE" w:rsidRDefault="00712F40" w:rsidP="003C4373">
      <w:pPr>
        <w:spacing w:after="0" w:line="240" w:lineRule="auto"/>
        <w:ind w:left="1410" w:hanging="1410"/>
        <w:jc w:val="both"/>
        <w:rPr>
          <w:rFonts w:ascii="Times New Roman" w:hAnsi="Times New Roman" w:cs="Times New Roman"/>
          <w:sz w:val="24"/>
          <w:szCs w:val="24"/>
          <w:lang w:val="en-US"/>
        </w:rPr>
      </w:pPr>
    </w:p>
    <w:p w:rsidR="008B38D1" w:rsidRPr="005442AE" w:rsidRDefault="008B38D1" w:rsidP="00712F40">
      <w:pPr>
        <w:ind w:left="1410" w:hanging="1410"/>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Credit </w:t>
      </w:r>
      <w:r w:rsidR="00034DE3" w:rsidRPr="005442AE">
        <w:rPr>
          <w:rFonts w:ascii="Times New Roman" w:hAnsi="Times New Roman" w:cs="Times New Roman"/>
          <w:b/>
          <w:bCs/>
          <w:sz w:val="24"/>
          <w:szCs w:val="24"/>
          <w:lang w:val="en-US"/>
        </w:rPr>
        <w:t>E</w:t>
      </w:r>
      <w:r w:rsidRPr="005442AE">
        <w:rPr>
          <w:rFonts w:ascii="Times New Roman" w:hAnsi="Times New Roman" w:cs="Times New Roman"/>
          <w:b/>
          <w:bCs/>
          <w:sz w:val="24"/>
          <w:szCs w:val="24"/>
          <w:lang w:val="en-US"/>
        </w:rPr>
        <w:t>xpense</w:t>
      </w:r>
      <w:r w:rsidR="00AA5F8F" w:rsidRPr="005442AE">
        <w:rPr>
          <w:rFonts w:ascii="Times New Roman" w:hAnsi="Times New Roman" w:cs="Times New Roman"/>
          <w:b/>
          <w:bCs/>
          <w:sz w:val="24"/>
          <w:szCs w:val="24"/>
          <w:lang w:val="en-US"/>
        </w:rPr>
        <w:t xml:space="preserve"> </w:t>
      </w:r>
      <w:r w:rsidR="00005701"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ECUSTFIN</w:t>
      </w:r>
    </w:p>
    <w:p w:rsidR="008B38D1" w:rsidRPr="005442AE" w:rsidRDefault="00D414ED" w:rsidP="008B38D1">
      <w:pPr>
        <w:pStyle w:val="Corpodetexto"/>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w:t>
      </w:r>
      <w:r w:rsidR="008B38D1" w:rsidRPr="005442AE">
        <w:rPr>
          <w:rFonts w:ascii="Times New Roman" w:hAnsi="Times New Roman" w:cs="Times New Roman"/>
          <w:sz w:val="24"/>
          <w:szCs w:val="24"/>
          <w:lang w:val="en-US"/>
        </w:rPr>
        <w:t xml:space="preserve">eport the unit cost of short-term credit incurred by your company. If you did not take on any short-term loans during the </w:t>
      </w:r>
      <w:r w:rsidR="00422A8D">
        <w:rPr>
          <w:rFonts w:ascii="Times New Roman" w:hAnsi="Times New Roman" w:cs="Times New Roman"/>
          <w:sz w:val="24"/>
          <w:szCs w:val="24"/>
          <w:lang w:val="en-US"/>
        </w:rPr>
        <w:t>period of dumping review</w:t>
      </w:r>
      <w:r w:rsidR="008B38D1" w:rsidRPr="005442AE">
        <w:rPr>
          <w:rFonts w:ascii="Times New Roman" w:hAnsi="Times New Roman" w:cs="Times New Roman"/>
          <w:sz w:val="24"/>
          <w:szCs w:val="24"/>
          <w:lang w:val="en-US"/>
        </w:rPr>
        <w:t xml:space="preserve"> (</w:t>
      </w:r>
      <w:r w:rsidR="008B38D1" w:rsidRPr="005442AE">
        <w:rPr>
          <w:rFonts w:ascii="Times New Roman" w:hAnsi="Times New Roman" w:cs="Times New Roman"/>
          <w:i/>
          <w:iCs/>
          <w:sz w:val="24"/>
          <w:szCs w:val="24"/>
          <w:lang w:val="en-US"/>
        </w:rPr>
        <w:t>POI</w:t>
      </w:r>
      <w:r w:rsidR="008B38D1" w:rsidRPr="005442AE">
        <w:rPr>
          <w:rFonts w:ascii="Times New Roman" w:hAnsi="Times New Roman" w:cs="Times New Roman"/>
          <w:sz w:val="24"/>
          <w:szCs w:val="24"/>
          <w:lang w:val="en-US"/>
        </w:rPr>
        <w:t>), use a rate for short-term loans issued by a commercial bank on the date of the sale. This expense should be calculated</w:t>
      </w:r>
      <w:r w:rsidR="00F1581E" w:rsidRPr="005442AE">
        <w:rPr>
          <w:rFonts w:ascii="Times New Roman" w:hAnsi="Times New Roman" w:cs="Times New Roman"/>
          <w:sz w:val="24"/>
          <w:szCs w:val="24"/>
          <w:lang w:val="en-US"/>
        </w:rPr>
        <w:t xml:space="preserve"> and reported on a transaction-</w:t>
      </w:r>
      <w:r w:rsidR="008B38D1" w:rsidRPr="005442AE">
        <w:rPr>
          <w:rFonts w:ascii="Times New Roman" w:hAnsi="Times New Roman" w:cs="Times New Roman"/>
          <w:sz w:val="24"/>
          <w:szCs w:val="24"/>
          <w:lang w:val="en-US"/>
        </w:rPr>
        <w:t xml:space="preserve">by-transaction basis using the number of days between date of shipment to the customer and date of payment. If you are unable to determine actual payment dates from your records, you may base the calculation on the average age of accounts receivable. </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F1581E"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P</w:t>
      </w:r>
      <w:r w:rsidRPr="005442AE">
        <w:rPr>
          <w:rFonts w:ascii="Times New Roman" w:hAnsi="Times New Roman" w:cs="Times New Roman"/>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rsidR="0027346B" w:rsidRDefault="0027346B" w:rsidP="003C4373">
      <w:pPr>
        <w:spacing w:after="0" w:line="240" w:lineRule="auto"/>
        <w:jc w:val="both"/>
        <w:rPr>
          <w:rFonts w:ascii="Times New Roman" w:hAnsi="Times New Roman" w:cs="Times New Roman"/>
          <w:b/>
          <w:bCs/>
          <w:sz w:val="24"/>
          <w:szCs w:val="24"/>
          <w:lang w:val="en-US"/>
        </w:rPr>
      </w:pPr>
    </w:p>
    <w:p w:rsidR="00E64996" w:rsidRDefault="00E64996" w:rsidP="003C4373">
      <w:pPr>
        <w:spacing w:after="0" w:line="240" w:lineRule="auto"/>
        <w:jc w:val="both"/>
        <w:rPr>
          <w:rFonts w:ascii="Times New Roman" w:hAnsi="Times New Roman" w:cs="Times New Roman"/>
          <w:b/>
          <w:bCs/>
          <w:sz w:val="24"/>
          <w:szCs w:val="24"/>
          <w:lang w:val="en-US"/>
        </w:rPr>
      </w:pPr>
    </w:p>
    <w:p w:rsidR="00E64996" w:rsidRDefault="00E64996" w:rsidP="003C4373">
      <w:pPr>
        <w:spacing w:after="0" w:line="240" w:lineRule="auto"/>
        <w:jc w:val="both"/>
        <w:rPr>
          <w:rFonts w:ascii="Times New Roman" w:hAnsi="Times New Roman" w:cs="Times New Roman"/>
          <w:b/>
          <w:bCs/>
          <w:sz w:val="24"/>
          <w:szCs w:val="24"/>
          <w:lang w:val="en-US"/>
        </w:rPr>
      </w:pPr>
    </w:p>
    <w:p w:rsidR="00E64996" w:rsidRPr="005442AE" w:rsidRDefault="00E64996" w:rsidP="003C4373">
      <w:pPr>
        <w:spacing w:after="0" w:line="240" w:lineRule="auto"/>
        <w:jc w:val="both"/>
        <w:rPr>
          <w:rFonts w:ascii="Times New Roman" w:hAnsi="Times New Roman" w:cs="Times New Roman"/>
          <w:b/>
          <w:bCs/>
          <w:sz w:val="24"/>
          <w:szCs w:val="24"/>
          <w:lang w:val="en-US"/>
        </w:rPr>
      </w:pPr>
    </w:p>
    <w:p w:rsidR="00A24301" w:rsidRPr="005442AE" w:rsidRDefault="00A24301" w:rsidP="00483299">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lastRenderedPageBreak/>
        <w:t>FIELD NUMBER 16.0</w:t>
      </w:r>
      <w:r w:rsidR="00686BB7" w:rsidRPr="005442AE">
        <w:rPr>
          <w:rFonts w:ascii="Times New Roman" w:hAnsi="Times New Roman" w:cs="Times New Roman"/>
          <w:b/>
          <w:bCs/>
          <w:sz w:val="24"/>
          <w:szCs w:val="24"/>
          <w:lang w:val="en-US"/>
        </w:rPr>
        <w:t>:</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Interest Income</w:t>
      </w:r>
      <w:r w:rsidR="00D80555" w:rsidRPr="005442AE">
        <w:rPr>
          <w:rFonts w:ascii="Times New Roman" w:hAnsi="Times New Roman" w:cs="Times New Roman"/>
          <w:b/>
          <w:bCs/>
          <w:sz w:val="24"/>
          <w:szCs w:val="24"/>
          <w:lang w:val="en-US"/>
        </w:rPr>
        <w:t xml:space="preserve"> per Unit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spacing w:after="0" w:line="240" w:lineRule="auto"/>
        <w:jc w:val="both"/>
        <w:rPr>
          <w:rFonts w:ascii="Times New Roman" w:hAnsi="Times New Roman" w:cs="Times New Roman"/>
          <w:bCs/>
          <w:sz w:val="24"/>
          <w:szCs w:val="24"/>
          <w:lang w:val="en-US"/>
        </w:rPr>
      </w:pPr>
    </w:p>
    <w:p w:rsidR="00A24301" w:rsidRPr="005442AE" w:rsidRDefault="00A24301" w:rsidP="00A24301">
      <w:pPr>
        <w:spacing w:after="0" w:line="240" w:lineRule="auto"/>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ERECJUR</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Description:  </w:t>
      </w:r>
      <w:r w:rsidRPr="005442AE">
        <w:rPr>
          <w:rFonts w:ascii="Times New Roman" w:hAnsi="Times New Roman" w:cs="Times New Roman"/>
          <w:bCs/>
          <w:sz w:val="24"/>
          <w:szCs w:val="24"/>
          <w:lang w:val="en-US"/>
        </w:rPr>
        <w:tab/>
        <w:t>Report the unit value of interest income resulting from late payment of the invoice.</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Describe the conditions un</w:t>
      </w:r>
      <w:r w:rsidR="004A571A" w:rsidRPr="005442AE">
        <w:rPr>
          <w:rFonts w:ascii="Times New Roman" w:hAnsi="Times New Roman" w:cs="Times New Roman"/>
          <w:bCs/>
          <w:sz w:val="24"/>
          <w:szCs w:val="24"/>
          <w:lang w:val="en-US"/>
        </w:rPr>
        <w:t xml:space="preserve">der which you charge customers </w:t>
      </w:r>
      <w:r w:rsidRPr="005442AE">
        <w:rPr>
          <w:rFonts w:ascii="Times New Roman" w:hAnsi="Times New Roman" w:cs="Times New Roman"/>
          <w:bCs/>
          <w:sz w:val="24"/>
          <w:szCs w:val="24"/>
          <w:lang w:val="en-US"/>
        </w:rPr>
        <w:t>from late payment.  If the practice varies by channel of distribution or category of customer, explain why it varies and how.</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A24301">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17.0:</w:t>
      </w:r>
      <w:r w:rsidRPr="005442AE">
        <w:rPr>
          <w:rFonts w:ascii="Times New Roman" w:hAnsi="Times New Roman" w:cs="Times New Roman"/>
          <w:b/>
          <w:bCs/>
          <w:sz w:val="24"/>
          <w:szCs w:val="24"/>
          <w:lang w:val="en-US"/>
        </w:rPr>
        <w:tab/>
        <w:t xml:space="preserve">Taxes on </w:t>
      </w:r>
      <w:r w:rsidR="00BE02F8" w:rsidRPr="005442AE">
        <w:rPr>
          <w:rFonts w:ascii="Times New Roman" w:hAnsi="Times New Roman" w:cs="Times New Roman"/>
          <w:b/>
          <w:bCs/>
          <w:sz w:val="24"/>
          <w:szCs w:val="24"/>
          <w:lang w:val="en-US"/>
        </w:rPr>
        <w:t>Transactions</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EIMPOSTO</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005367C5" w:rsidRPr="005442AE">
        <w:rPr>
          <w:rFonts w:ascii="Times New Roman" w:hAnsi="Times New Roman" w:cs="Times New Roman"/>
          <w:bCs/>
          <w:sz w:val="24"/>
          <w:szCs w:val="24"/>
          <w:lang w:val="en-US"/>
        </w:rPr>
        <w:t>R</w:t>
      </w:r>
      <w:r w:rsidRPr="005442AE">
        <w:rPr>
          <w:rFonts w:ascii="Times New Roman" w:hAnsi="Times New Roman" w:cs="Times New Roman"/>
          <w:bCs/>
          <w:sz w:val="24"/>
          <w:szCs w:val="24"/>
          <w:lang w:val="en-US"/>
        </w:rPr>
        <w:t>eport the incurred unit value.</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3C4373">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18.0:</w:t>
      </w:r>
      <w:r w:rsidRPr="005442AE">
        <w:rPr>
          <w:rFonts w:ascii="Times New Roman" w:hAnsi="Times New Roman" w:cs="Times New Roman"/>
          <w:b/>
          <w:bCs/>
          <w:sz w:val="24"/>
          <w:szCs w:val="24"/>
          <w:lang w:val="en-US"/>
        </w:rPr>
        <w:tab/>
        <w:t>Place of Shipment</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ELOCSAI</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005367C5" w:rsidRPr="005442AE">
        <w:rPr>
          <w:rFonts w:ascii="Times New Roman" w:hAnsi="Times New Roman" w:cs="Times New Roman"/>
          <w:bCs/>
          <w:sz w:val="24"/>
          <w:szCs w:val="24"/>
          <w:lang w:val="en-US"/>
        </w:rPr>
        <w:t>R</w:t>
      </w:r>
      <w:r w:rsidRPr="005442AE">
        <w:rPr>
          <w:rFonts w:ascii="Times New Roman" w:hAnsi="Times New Roman" w:cs="Times New Roman"/>
          <w:bCs/>
          <w:sz w:val="24"/>
          <w:szCs w:val="24"/>
          <w:lang w:val="en-US"/>
        </w:rPr>
        <w:t>eport the place of shipment if it is different from the place where the product was manufacture</w:t>
      </w:r>
      <w:r w:rsidR="00D414ED" w:rsidRPr="005442AE">
        <w:rPr>
          <w:rFonts w:ascii="Times New Roman" w:hAnsi="Times New Roman" w:cs="Times New Roman"/>
          <w:bCs/>
          <w:sz w:val="24"/>
          <w:szCs w:val="24"/>
          <w:lang w:val="en-US"/>
        </w:rPr>
        <w:t>d</w:t>
      </w:r>
      <w:r w:rsidRPr="005442AE">
        <w:rPr>
          <w:rFonts w:ascii="Times New Roman" w:hAnsi="Times New Roman" w:cs="Times New Roman"/>
          <w:bCs/>
          <w:sz w:val="24"/>
          <w:szCs w:val="24"/>
          <w:lang w:val="en-US"/>
        </w:rPr>
        <w:t>.</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3C4373">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19.0:</w:t>
      </w:r>
      <w:r w:rsidRPr="005442AE">
        <w:rPr>
          <w:rFonts w:ascii="Times New Roman" w:hAnsi="Times New Roman" w:cs="Times New Roman"/>
          <w:b/>
          <w:bCs/>
          <w:sz w:val="24"/>
          <w:szCs w:val="24"/>
          <w:lang w:val="en-US"/>
        </w:rPr>
        <w:tab/>
        <w:t>Channel of Distribution</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ECANDISTR</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The channels of distribution designated in this field should conform to those described in section IV.7.</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channel 1</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2 = channel 2</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3 – n = channel 3 until channel n</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20.0:</w:t>
      </w:r>
      <w:r w:rsidRPr="005442AE">
        <w:rPr>
          <w:rFonts w:ascii="Times New Roman" w:hAnsi="Times New Roman" w:cs="Times New Roman"/>
          <w:b/>
          <w:bCs/>
          <w:sz w:val="24"/>
          <w:szCs w:val="24"/>
          <w:lang w:val="en-US"/>
        </w:rPr>
        <w:tab/>
        <w:t>Terms of Payment</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ECONDPAG</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terms of payment granted the customer</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30 days after invoice.</w:t>
      </w:r>
    </w:p>
    <w:p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2 = 60 days after invoice.</w:t>
      </w:r>
    </w:p>
    <w:p w:rsidR="00A24301" w:rsidRPr="005442AE" w:rsidRDefault="00A24301" w:rsidP="00A24301">
      <w:pPr>
        <w:spacing w:after="0" w:line="240" w:lineRule="auto"/>
        <w:ind w:left="2126" w:hanging="2"/>
        <w:jc w:val="both"/>
        <w:rPr>
          <w:rFonts w:ascii="Times New Roman" w:hAnsi="Times New Roman" w:cs="Times New Roman"/>
          <w:lang w:val="en-US"/>
        </w:rPr>
      </w:pPr>
      <w:r w:rsidRPr="005442AE">
        <w:rPr>
          <w:rFonts w:ascii="Times New Roman" w:hAnsi="Times New Roman" w:cs="Times New Roman"/>
          <w:bCs/>
          <w:sz w:val="24"/>
          <w:szCs w:val="24"/>
          <w:lang w:val="en-US"/>
        </w:rPr>
        <w:t xml:space="preserve">3- n </w:t>
      </w:r>
      <w:proofErr w:type="gramStart"/>
      <w:r w:rsidRPr="005442AE">
        <w:rPr>
          <w:rFonts w:ascii="Times New Roman" w:hAnsi="Times New Roman" w:cs="Times New Roman"/>
          <w:bCs/>
          <w:sz w:val="24"/>
          <w:szCs w:val="24"/>
          <w:lang w:val="en-US"/>
        </w:rPr>
        <w:t>=  Specify</w:t>
      </w:r>
      <w:proofErr w:type="gramEnd"/>
      <w:r w:rsidRPr="005442AE">
        <w:rPr>
          <w:rFonts w:ascii="Times New Roman" w:hAnsi="Times New Roman" w:cs="Times New Roman"/>
          <w:bCs/>
          <w:sz w:val="24"/>
          <w:szCs w:val="24"/>
          <w:lang w:val="en-US"/>
        </w:rPr>
        <w:t xml:space="preserve"> other payment terms as required</w:t>
      </w:r>
      <w:r w:rsidRPr="005442AE">
        <w:rPr>
          <w:rFonts w:ascii="Times New Roman" w:hAnsi="Times New Roman" w:cs="Times New Roman"/>
          <w:lang w:val="en-US"/>
        </w:rPr>
        <w:t>.</w:t>
      </w:r>
    </w:p>
    <w:p w:rsidR="00A24301" w:rsidRPr="005442AE" w:rsidRDefault="00A24301" w:rsidP="00A24301">
      <w:pPr>
        <w:spacing w:after="0" w:line="240" w:lineRule="auto"/>
        <w:jc w:val="both"/>
        <w:rPr>
          <w:rFonts w:ascii="Times New Roman" w:hAnsi="Times New Roman" w:cs="Times New Roman"/>
          <w:lang w:val="en-US"/>
        </w:rPr>
      </w:pPr>
    </w:p>
    <w:p w:rsidR="00E6741D" w:rsidRPr="005442AE" w:rsidRDefault="00A24301" w:rsidP="00A24301">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of the terms of payment you offer and indicate the code used for each. If the terms vary by channel of distribution, explain how these are related.  </w:t>
      </w:r>
      <w:r w:rsidRPr="005442AE">
        <w:rPr>
          <w:rFonts w:ascii="Times New Roman" w:hAnsi="Times New Roman" w:cs="Times New Roman"/>
          <w:sz w:val="24"/>
          <w:szCs w:val="24"/>
          <w:lang w:val="en-US"/>
        </w:rPr>
        <w:lastRenderedPageBreak/>
        <w:t xml:space="preserve">Indicate whether the payment terms are stated or coded on each invoice or, otherwise, how customers agree to payment terms.  The codes for payment terms listed above are only examples, you can adapt them to your necessity </w:t>
      </w:r>
    </w:p>
    <w:p w:rsidR="00A24301" w:rsidRPr="005442AE" w:rsidRDefault="00A24301" w:rsidP="00A24301">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tbl>
      <w:tblPr>
        <w:tblStyle w:val="Tabelacomgrade"/>
        <w:tblW w:w="10053" w:type="dxa"/>
        <w:tblLook w:val="04A0" w:firstRow="1" w:lastRow="0" w:firstColumn="1" w:lastColumn="0" w:noHBand="0" w:noVBand="1"/>
      </w:tblPr>
      <w:tblGrid>
        <w:gridCol w:w="10053"/>
      </w:tblGrid>
      <w:tr w:rsidR="00A24301" w:rsidRPr="00343607" w:rsidTr="0027346B">
        <w:trPr>
          <w:trHeight w:val="255"/>
        </w:trPr>
        <w:tc>
          <w:tcPr>
            <w:tcW w:w="10053" w:type="dxa"/>
          </w:tcPr>
          <w:p w:rsidR="00A24301" w:rsidRPr="005442AE" w:rsidRDefault="00E71185" w:rsidP="0027346B">
            <w:pPr>
              <w:jc w:val="both"/>
              <w:rPr>
                <w:rFonts w:ascii="Times New Roman" w:hAnsi="Times New Roman" w:cs="Times New Roman"/>
                <w:bCs/>
                <w:sz w:val="24"/>
                <w:szCs w:val="24"/>
                <w:lang w:val="en-US"/>
              </w:rPr>
            </w:pPr>
            <w:r w:rsidRPr="005442AE">
              <w:rPr>
                <w:rFonts w:ascii="Times New Roman" w:hAnsi="Times New Roman" w:cs="Times New Roman"/>
                <w:sz w:val="24"/>
                <w:szCs w:val="24"/>
                <w:lang w:val="en-US"/>
              </w:rPr>
              <w:br w:type="page"/>
            </w:r>
            <w:r w:rsidR="00A24301" w:rsidRPr="005442AE">
              <w:rPr>
                <w:rFonts w:ascii="Times New Roman" w:hAnsi="Times New Roman" w:cs="Times New Roman"/>
                <w:b/>
                <w:bCs/>
                <w:sz w:val="24"/>
                <w:szCs w:val="24"/>
                <w:lang w:val="en-US"/>
              </w:rPr>
              <w:t>Fields Nº 2</w:t>
            </w:r>
            <w:r w:rsidR="00E6741D" w:rsidRPr="005442AE">
              <w:rPr>
                <w:rFonts w:ascii="Times New Roman" w:hAnsi="Times New Roman" w:cs="Times New Roman"/>
                <w:b/>
                <w:bCs/>
                <w:sz w:val="24"/>
                <w:szCs w:val="24"/>
                <w:lang w:val="en-US"/>
              </w:rPr>
              <w:t>1</w:t>
            </w:r>
            <w:r w:rsidR="00A24301" w:rsidRPr="005442AE">
              <w:rPr>
                <w:rFonts w:ascii="Times New Roman" w:hAnsi="Times New Roman" w:cs="Times New Roman"/>
                <w:b/>
                <w:bCs/>
                <w:sz w:val="24"/>
                <w:szCs w:val="24"/>
                <w:lang w:val="en-US"/>
              </w:rPr>
              <w:t xml:space="preserve">.0 through </w:t>
            </w:r>
            <w:r w:rsidR="008E574C" w:rsidRPr="005442AE">
              <w:rPr>
                <w:rFonts w:ascii="Times New Roman" w:hAnsi="Times New Roman" w:cs="Times New Roman"/>
                <w:b/>
                <w:bCs/>
                <w:sz w:val="24"/>
                <w:szCs w:val="24"/>
                <w:lang w:val="en-US"/>
              </w:rPr>
              <w:t>33</w:t>
            </w:r>
            <w:r w:rsidR="00A24301" w:rsidRPr="005442AE">
              <w:rPr>
                <w:rFonts w:ascii="Times New Roman" w:hAnsi="Times New Roman" w:cs="Times New Roman"/>
                <w:b/>
                <w:bCs/>
                <w:sz w:val="24"/>
                <w:szCs w:val="24"/>
                <w:lang w:val="en-US"/>
              </w:rPr>
              <w:t xml:space="preserve">.0: </w:t>
            </w:r>
            <w:r w:rsidR="00A24301" w:rsidRPr="005442AE">
              <w:rPr>
                <w:rFonts w:ascii="Times New Roman" w:hAnsi="Times New Roman" w:cs="Times New Roman"/>
                <w:bCs/>
                <w:sz w:val="24"/>
                <w:szCs w:val="24"/>
                <w:lang w:val="en-US"/>
              </w:rPr>
              <w:t xml:space="preserve">Report the information requested concerning the direct cost incurred to </w:t>
            </w:r>
            <w:r w:rsidR="00AD1816" w:rsidRPr="005442AE">
              <w:rPr>
                <w:rFonts w:ascii="Times New Roman" w:hAnsi="Times New Roman" w:cs="Times New Roman"/>
                <w:bCs/>
                <w:sz w:val="24"/>
                <w:szCs w:val="24"/>
                <w:lang w:val="en-US"/>
              </w:rPr>
              <w:t>transport</w:t>
            </w:r>
            <w:r w:rsidR="00A24301" w:rsidRPr="005442AE">
              <w:rPr>
                <w:rFonts w:ascii="Times New Roman" w:hAnsi="Times New Roman" w:cs="Times New Roman"/>
                <w:bCs/>
                <w:sz w:val="24"/>
                <w:szCs w:val="24"/>
                <w:lang w:val="en-US"/>
              </w:rPr>
              <w:t xml:space="preserve"> the merchandise from the factory to the customer´s place of delivery.  All the direct costs incurred to transport the merchandise should be reported in these fields.  If needed, you may add fields.</w:t>
            </w:r>
          </w:p>
          <w:p w:rsidR="00A24301" w:rsidRPr="005442AE" w:rsidRDefault="00A24301" w:rsidP="00AD1816">
            <w:pPr>
              <w:pStyle w:val="Default"/>
              <w:spacing w:after="140"/>
              <w:jc w:val="both"/>
              <w:rPr>
                <w:lang w:val="en-US"/>
              </w:rPr>
            </w:pPr>
            <w:r w:rsidRPr="005442AE">
              <w:rPr>
                <w:lang w:val="en-US"/>
              </w:rPr>
              <w:t xml:space="preserve">The fields listed below anticipate the types of transport expenses commonly incurred on international shipments.  </w:t>
            </w:r>
            <w:r w:rsidRPr="005442AE">
              <w:rPr>
                <w:bCs/>
                <w:color w:val="auto"/>
                <w:lang w:val="en-US"/>
              </w:rPr>
              <w:t xml:space="preserve">If sales conditions include all transportation costs, </w:t>
            </w:r>
            <w:r w:rsidR="00AD1816" w:rsidRPr="005442AE">
              <w:rPr>
                <w:bCs/>
                <w:color w:val="auto"/>
                <w:lang w:val="en-US"/>
              </w:rPr>
              <w:t>there is no need</w:t>
            </w:r>
            <w:r w:rsidRPr="005442AE">
              <w:rPr>
                <w:bCs/>
                <w:color w:val="auto"/>
                <w:lang w:val="en-US"/>
              </w:rPr>
              <w:t xml:space="preserve"> to separate the costs.  In this case, the company should report them in a single field and explain. </w:t>
            </w:r>
          </w:p>
        </w:tc>
      </w:tr>
    </w:tbl>
    <w:p w:rsidR="00A24301" w:rsidRPr="005442AE" w:rsidRDefault="00A24301" w:rsidP="00A24301">
      <w:pPr>
        <w:spacing w:line="240" w:lineRule="auto"/>
        <w:ind w:left="2126" w:hanging="2126"/>
        <w:jc w:val="both"/>
        <w:rPr>
          <w:rFonts w:ascii="Times New Roman" w:hAnsi="Times New Roman" w:cs="Times New Roman"/>
          <w:bCs/>
          <w:sz w:val="24"/>
          <w:szCs w:val="24"/>
          <w:lang w:val="en-US"/>
        </w:rPr>
      </w:pPr>
    </w:p>
    <w:p w:rsidR="00A24301" w:rsidRPr="005442AE" w:rsidRDefault="00A24301" w:rsidP="00D80555">
      <w:pPr>
        <w:ind w:left="2832" w:hanging="2832"/>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Inland Freight</w:t>
      </w:r>
      <w:r w:rsidR="00D80555"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 Plant to Distribution Warehouse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xml:space="preserve">, weight, volume). </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forms of transport you used to deliver the merchandise to your distribution warehouse(s) or other intermediate location and any affiliations you had with the carriers duri</w:t>
      </w:r>
      <w:r w:rsidR="00D5369D" w:rsidRPr="005442AE">
        <w:rPr>
          <w:rFonts w:ascii="Times New Roman" w:hAnsi="Times New Roman" w:cs="Times New Roman"/>
          <w:sz w:val="24"/>
          <w:szCs w:val="24"/>
          <w:lang w:val="en-US"/>
        </w:rPr>
        <w:t xml:space="preserve">ng the </w:t>
      </w:r>
      <w:r w:rsidR="00422A8D">
        <w:rPr>
          <w:rFonts w:ascii="Times New Roman" w:hAnsi="Times New Roman" w:cs="Times New Roman"/>
          <w:sz w:val="24"/>
          <w:szCs w:val="24"/>
          <w:lang w:val="en-US"/>
        </w:rPr>
        <w:t>period of dumping review</w:t>
      </w:r>
      <w:r w:rsidR="00D5369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fuel).  Include your worksheets as attachments to the narrative response.</w:t>
      </w:r>
    </w:p>
    <w:p w:rsidR="0027346B" w:rsidRPr="005442AE" w:rsidRDefault="0027346B" w:rsidP="003C4373">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 xml:space="preserve">Warehousing Expense </w:t>
      </w:r>
      <w:r w:rsidR="00D80555"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Pre-sale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EDARMPV</w:t>
      </w: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5442AE">
        <w:rPr>
          <w:rFonts w:ascii="Times New Roman" w:hAnsi="Times New Roman" w:cs="Times New Roman"/>
          <w:bCs/>
          <w:sz w:val="24"/>
          <w:szCs w:val="24"/>
          <w:lang w:val="en-US"/>
        </w:rPr>
        <w:t>must be reported in field 4</w:t>
      </w:r>
      <w:r w:rsidR="00E6741D" w:rsidRPr="005442AE">
        <w:rPr>
          <w:rFonts w:ascii="Times New Roman" w:hAnsi="Times New Roman" w:cs="Times New Roman"/>
          <w:bCs/>
          <w:sz w:val="24"/>
          <w:szCs w:val="24"/>
          <w:lang w:val="en-US"/>
        </w:rPr>
        <w:t>1</w:t>
      </w:r>
      <w:r w:rsidR="00F4331D" w:rsidRPr="005442AE">
        <w:rPr>
          <w:rFonts w:ascii="Times New Roman" w:hAnsi="Times New Roman" w:cs="Times New Roman"/>
          <w:bCs/>
          <w:sz w:val="24"/>
          <w:szCs w:val="24"/>
          <w:lang w:val="en-US"/>
        </w:rPr>
        <w:t>.0 and</w:t>
      </w:r>
      <w:r w:rsidRPr="005442AE">
        <w:rPr>
          <w:rFonts w:ascii="Times New Roman" w:hAnsi="Times New Roman" w:cs="Times New Roman"/>
          <w:bCs/>
          <w:sz w:val="24"/>
          <w:szCs w:val="24"/>
          <w:lang w:val="en-US"/>
        </w:rPr>
        <w:t xml:space="preserve"> 4</w:t>
      </w:r>
      <w:r w:rsidR="00E6741D" w:rsidRPr="005442AE">
        <w:rPr>
          <w:rFonts w:ascii="Times New Roman" w:hAnsi="Times New Roman" w:cs="Times New Roman"/>
          <w:bCs/>
          <w:sz w:val="24"/>
          <w:szCs w:val="24"/>
          <w:lang w:val="en-US"/>
        </w:rPr>
        <w:t>2</w:t>
      </w:r>
      <w:r w:rsidRPr="005442AE">
        <w:rPr>
          <w:rFonts w:ascii="Times New Roman" w:hAnsi="Times New Roman" w:cs="Times New Roman"/>
          <w:bCs/>
          <w:sz w:val="24"/>
          <w:szCs w:val="24"/>
          <w:lang w:val="en-US"/>
        </w:rPr>
        <w:t>.0.</w:t>
      </w:r>
      <w:r w:rsidRPr="005442AE">
        <w:rPr>
          <w:rFonts w:ascii="Times New Roman" w:hAnsi="Times New Roman" w:cs="Times New Roman"/>
          <w:b/>
          <w:bCs/>
          <w:sz w:val="24"/>
          <w:szCs w:val="24"/>
          <w:lang w:val="en-US"/>
        </w:rPr>
        <w:tab/>
      </w:r>
    </w:p>
    <w:p w:rsidR="00686BB7" w:rsidRPr="005442AE" w:rsidRDefault="00686BB7" w:rsidP="003C4373">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FIELD NUMBER 2</w:t>
      </w:r>
      <w:r w:rsidR="00E6741D" w:rsidRPr="005442AE">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 xml:space="preserve">Inland Freight </w:t>
      </w:r>
      <w:r w:rsidR="00474F08"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Plant/Warehouse to Port of Shipment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EFRETINTEMB</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customers and any affiliations you had with the carriers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rsidR="00686BB7" w:rsidRPr="005442AE" w:rsidRDefault="00686BB7" w:rsidP="003C4373">
      <w:pPr>
        <w:spacing w:after="0" w:line="240" w:lineRule="auto"/>
        <w:jc w:val="both"/>
        <w:rPr>
          <w:rFonts w:ascii="Times New Roman" w:hAnsi="Times New Roman" w:cs="Times New Roman"/>
          <w:b/>
          <w:bCs/>
          <w:sz w:val="24"/>
          <w:szCs w:val="24"/>
          <w:lang w:val="en-US"/>
        </w:rPr>
      </w:pP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Inland Insurance</w:t>
      </w:r>
      <w:r w:rsidR="00474F08" w:rsidRPr="005442AE">
        <w:rPr>
          <w:rFonts w:ascii="Times New Roman" w:hAnsi="Times New Roman" w:cs="Times New Roman"/>
          <w:b/>
          <w:bCs/>
          <w:sz w:val="24"/>
          <w:szCs w:val="24"/>
          <w:lang w:val="en-US"/>
        </w:rPr>
        <w:t xml:space="preserve"> per Unit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ESEGINT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on shipments from the factory or distribution warehouse to the customer’s place of delivery.</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and include your worksheets as attachments to the narrative response.</w:t>
      </w:r>
    </w:p>
    <w:p w:rsidR="00686BB7" w:rsidRPr="005442AE" w:rsidRDefault="00686BB7" w:rsidP="00035C9A">
      <w:pPr>
        <w:spacing w:after="0" w:line="240" w:lineRule="auto"/>
        <w:jc w:val="both"/>
        <w:rPr>
          <w:rFonts w:ascii="Times New Roman" w:hAnsi="Times New Roman" w:cs="Times New Roman"/>
          <w:b/>
          <w:bCs/>
          <w:sz w:val="24"/>
          <w:szCs w:val="24"/>
          <w:lang w:val="en-US"/>
        </w:rPr>
      </w:pP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w:t>
      </w:r>
      <w:r w:rsidR="00686BB7" w:rsidRPr="005442AE">
        <w:rPr>
          <w:rFonts w:ascii="Times New Roman" w:hAnsi="Times New Roman" w:cs="Times New Roman"/>
          <w:b/>
          <w:bCs/>
          <w:sz w:val="24"/>
          <w:szCs w:val="24"/>
          <w:lang w:val="en-US"/>
        </w:rPr>
        <w:t xml:space="preserve"> 2</w:t>
      </w:r>
      <w:r w:rsidR="00E6741D" w:rsidRPr="005442AE">
        <w:rPr>
          <w:rFonts w:ascii="Times New Roman" w:hAnsi="Times New Roman" w:cs="Times New Roman"/>
          <w:b/>
          <w:bCs/>
          <w:sz w:val="24"/>
          <w:szCs w:val="24"/>
          <w:lang w:val="en-US"/>
        </w:rPr>
        <w:t>5</w:t>
      </w:r>
      <w:r w:rsidR="00686BB7"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Brokerage and Handling</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EMCARCORR</w:t>
      </w:r>
    </w:p>
    <w:p w:rsidR="00A24301" w:rsidRPr="005442AE" w:rsidRDefault="00A24301" w:rsidP="00A24301">
      <w:pPr>
        <w:keepLines/>
        <w:tabs>
          <w:tab w:val="left" w:pos="-1440"/>
        </w:tabs>
        <w:ind w:left="2124" w:hanging="2124"/>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brokerage and handling expense incurred in the country of manufacture.</w:t>
      </w:r>
    </w:p>
    <w:p w:rsidR="00A24301" w:rsidRPr="005442AE" w:rsidRDefault="00A24301" w:rsidP="00A24301">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brokerage and handling and include your worksheets as attachments to the narrative response.</w:t>
      </w:r>
    </w:p>
    <w:p w:rsidR="0027346B" w:rsidRDefault="0027346B" w:rsidP="00035C9A">
      <w:pPr>
        <w:spacing w:after="0" w:line="240" w:lineRule="auto"/>
        <w:jc w:val="both"/>
        <w:rPr>
          <w:rFonts w:ascii="Times New Roman" w:hAnsi="Times New Roman" w:cs="Times New Roman"/>
          <w:b/>
          <w:bCs/>
          <w:sz w:val="24"/>
          <w:szCs w:val="24"/>
          <w:lang w:val="en-US"/>
        </w:rPr>
      </w:pPr>
    </w:p>
    <w:p w:rsidR="00E64996" w:rsidRDefault="00E64996" w:rsidP="00035C9A">
      <w:pPr>
        <w:spacing w:after="0" w:line="240" w:lineRule="auto"/>
        <w:jc w:val="both"/>
        <w:rPr>
          <w:rFonts w:ascii="Times New Roman" w:hAnsi="Times New Roman" w:cs="Times New Roman"/>
          <w:b/>
          <w:bCs/>
          <w:sz w:val="24"/>
          <w:szCs w:val="24"/>
          <w:lang w:val="en-US"/>
        </w:rPr>
      </w:pPr>
    </w:p>
    <w:p w:rsidR="00E64996" w:rsidRDefault="00E64996" w:rsidP="00035C9A">
      <w:pPr>
        <w:spacing w:after="0" w:line="240" w:lineRule="auto"/>
        <w:jc w:val="both"/>
        <w:rPr>
          <w:rFonts w:ascii="Times New Roman" w:hAnsi="Times New Roman" w:cs="Times New Roman"/>
          <w:b/>
          <w:bCs/>
          <w:sz w:val="24"/>
          <w:szCs w:val="24"/>
          <w:lang w:val="en-US"/>
        </w:rPr>
      </w:pPr>
    </w:p>
    <w:p w:rsidR="00E64996" w:rsidRDefault="00E64996" w:rsidP="00035C9A">
      <w:pPr>
        <w:spacing w:after="0" w:line="240" w:lineRule="auto"/>
        <w:jc w:val="both"/>
        <w:rPr>
          <w:rFonts w:ascii="Times New Roman" w:hAnsi="Times New Roman" w:cs="Times New Roman"/>
          <w:b/>
          <w:bCs/>
          <w:sz w:val="24"/>
          <w:szCs w:val="24"/>
          <w:lang w:val="en-US"/>
        </w:rPr>
      </w:pPr>
    </w:p>
    <w:p w:rsidR="00E64996" w:rsidRDefault="00E64996" w:rsidP="00035C9A">
      <w:pPr>
        <w:spacing w:after="0" w:line="240" w:lineRule="auto"/>
        <w:jc w:val="both"/>
        <w:rPr>
          <w:rFonts w:ascii="Times New Roman" w:hAnsi="Times New Roman" w:cs="Times New Roman"/>
          <w:b/>
          <w:bCs/>
          <w:sz w:val="24"/>
          <w:szCs w:val="24"/>
          <w:lang w:val="en-US"/>
        </w:rPr>
      </w:pPr>
    </w:p>
    <w:p w:rsidR="00E64996" w:rsidRPr="005442AE" w:rsidRDefault="00E64996" w:rsidP="00035C9A">
      <w:pPr>
        <w:spacing w:after="0" w:line="240" w:lineRule="auto"/>
        <w:jc w:val="both"/>
        <w:rPr>
          <w:rFonts w:ascii="Times New Roman" w:hAnsi="Times New Roman" w:cs="Times New Roman"/>
          <w:b/>
          <w:bCs/>
          <w:sz w:val="24"/>
          <w:szCs w:val="24"/>
          <w:lang w:val="en-US"/>
        </w:rPr>
      </w:pPr>
    </w:p>
    <w:p w:rsidR="00A24301" w:rsidRPr="005442AE" w:rsidRDefault="00A24301" w:rsidP="00A24301">
      <w:pPr>
        <w:jc w:val="both"/>
        <w:rPr>
          <w:rFonts w:ascii="Times New Roman" w:hAnsi="Times New Roman" w:cs="Times New Roman"/>
          <w:b/>
          <w:sz w:val="24"/>
          <w:szCs w:val="24"/>
          <w:lang w:val="en-US"/>
        </w:rPr>
      </w:pPr>
      <w:r w:rsidRPr="005442AE">
        <w:rPr>
          <w:rFonts w:ascii="Times New Roman" w:hAnsi="Times New Roman" w:cs="Times New Roman"/>
          <w:b/>
          <w:bCs/>
          <w:sz w:val="24"/>
          <w:szCs w:val="24"/>
          <w:lang w:val="en-US"/>
        </w:rPr>
        <w:lastRenderedPageBreak/>
        <w:t>FIELD NUMBER 2</w:t>
      </w:r>
      <w:r w:rsidR="00E6741D" w:rsidRPr="005442AE">
        <w:rPr>
          <w:rFonts w:ascii="Times New Roman" w:hAnsi="Times New Roman" w:cs="Times New Roman"/>
          <w:b/>
          <w:bCs/>
          <w:sz w:val="24"/>
          <w:szCs w:val="24"/>
          <w:lang w:val="en-US"/>
        </w:rPr>
        <w:t>6</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 xml:space="preserve">International </w:t>
      </w:r>
      <w:r w:rsidR="00AA5F8F" w:rsidRPr="005442AE">
        <w:rPr>
          <w:rFonts w:ascii="Times New Roman" w:hAnsi="Times New Roman" w:cs="Times New Roman"/>
          <w:b/>
          <w:sz w:val="24"/>
          <w:szCs w:val="24"/>
          <w:lang w:val="en-US"/>
        </w:rPr>
        <w:t>Freight</w:t>
      </w:r>
      <w:r w:rsidR="00AA5F8F" w:rsidRPr="005442AE">
        <w:rPr>
          <w:rFonts w:ascii="Times New Roman" w:hAnsi="Times New Roman" w:cs="Times New Roman"/>
          <w:b/>
          <w:bCs/>
          <w:sz w:val="24"/>
          <w:szCs w:val="24"/>
          <w:lang w:val="en-US"/>
        </w:rPr>
        <w:t xml:space="preserve"> </w:t>
      </w:r>
      <w:r w:rsidR="008135C0"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EFRETINTL</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freight expense incurred on shipments from the port of exit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 port of entry.</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Indicate whether the freight carrier is affiliated. Supply any contracts with carriers that apply to the merchandise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w:t>
      </w:r>
      <w:r w:rsidRPr="005442AE">
        <w:rPr>
          <w:rFonts w:ascii="Times New Roman" w:hAnsi="Times New Roman" w:cs="Times New Roman"/>
          <w:lang w:val="en-US"/>
        </w:rPr>
        <w:t xml:space="preserve"> </w:t>
      </w:r>
      <w:r w:rsidRPr="005442AE">
        <w:rPr>
          <w:rFonts w:ascii="Times New Roman" w:hAnsi="Times New Roman" w:cs="Times New Roman"/>
          <w:sz w:val="24"/>
          <w:szCs w:val="24"/>
          <w:lang w:val="en-US"/>
        </w:rPr>
        <w:t>Describe how you calculated the unit cost of international freight and include your worksheets as attachments to the narrative response.</w:t>
      </w:r>
    </w:p>
    <w:p w:rsidR="00035C9A" w:rsidRPr="005442AE" w:rsidRDefault="00035C9A" w:rsidP="00035C9A">
      <w:pPr>
        <w:spacing w:after="0" w:line="240" w:lineRule="auto"/>
        <w:ind w:left="2126" w:hanging="2126"/>
        <w:jc w:val="both"/>
        <w:rPr>
          <w:rFonts w:ascii="Times New Roman" w:hAnsi="Times New Roman" w:cs="Times New Roman"/>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7</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International Insurance </w:t>
      </w:r>
      <w:r w:rsidR="008135C0"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ESEGINTL</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insurance expense incurred on shipments from the port of exit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 port of entry.</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international insurance and include your worksheets as attachments to the narrative response.</w:t>
      </w:r>
    </w:p>
    <w:p w:rsidR="00B54E60" w:rsidRPr="005442AE" w:rsidRDefault="00B54E60" w:rsidP="00035C9A">
      <w:pPr>
        <w:spacing w:after="0" w:line="240" w:lineRule="auto"/>
        <w:ind w:left="2124" w:hanging="2124"/>
        <w:jc w:val="both"/>
        <w:rPr>
          <w:rFonts w:ascii="Times New Roman" w:hAnsi="Times New Roman" w:cs="Times New Roman"/>
          <w:sz w:val="24"/>
          <w:szCs w:val="24"/>
          <w:lang w:val="en-US"/>
        </w:rPr>
      </w:pPr>
    </w:p>
    <w:p w:rsidR="00A24301" w:rsidRPr="005442AE" w:rsidRDefault="00A24301" w:rsidP="008135C0">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8</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Brazil Inland Freight</w:t>
      </w:r>
      <w:r w:rsidR="008135C0" w:rsidRPr="005442AE">
        <w:rPr>
          <w:rFonts w:ascii="Times New Roman" w:hAnsi="Times New Roman" w:cs="Times New Roman"/>
          <w:b/>
          <w:sz w:val="24"/>
          <w:szCs w:val="24"/>
          <w:lang w:val="en-US"/>
        </w:rPr>
        <w:t xml:space="preserve"> </w:t>
      </w:r>
      <w:r w:rsidR="008135C0" w:rsidRPr="005442AE">
        <w:rPr>
          <w:rFonts w:ascii="Times New Roman" w:hAnsi="Times New Roman" w:cs="Times New Roman"/>
          <w:b/>
          <w:bCs/>
          <w:sz w:val="24"/>
          <w:szCs w:val="24"/>
          <w:lang w:val="en-US"/>
        </w:rPr>
        <w:t>per Unit -</w:t>
      </w:r>
      <w:r w:rsidRPr="005442AE">
        <w:rPr>
          <w:rFonts w:ascii="Times New Roman" w:hAnsi="Times New Roman" w:cs="Times New Roman"/>
          <w:b/>
          <w:sz w:val="24"/>
          <w:szCs w:val="24"/>
          <w:lang w:val="en-US"/>
        </w:rPr>
        <w:t xml:space="preserve"> from Port to Warehouse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EFRETINTPOAR</w:t>
      </w:r>
    </w:p>
    <w:p w:rsidR="00A24301" w:rsidRPr="005442AE" w:rsidRDefault="00A24301" w:rsidP="00A24301">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you calculated the unit cost of inland freight and include your worksheets as attachments to the narrative response. </w:t>
      </w:r>
    </w:p>
    <w:p w:rsidR="0027346B" w:rsidRPr="005442AE" w:rsidRDefault="0027346B" w:rsidP="00035C9A">
      <w:pPr>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8135C0">
      <w:pPr>
        <w:ind w:left="2832" w:hanging="2832"/>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r w:rsidR="00E6741D" w:rsidRPr="005442AE">
        <w:rPr>
          <w:rFonts w:ascii="Times New Roman" w:hAnsi="Times New Roman" w:cs="Times New Roman"/>
          <w:b/>
          <w:bCs/>
          <w:sz w:val="24"/>
          <w:szCs w:val="24"/>
          <w:lang w:val="en-US"/>
        </w:rPr>
        <w:t>29</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 xml:space="preserve">Brazil Inland Freight </w:t>
      </w:r>
      <w:r w:rsidR="008135C0" w:rsidRPr="005442AE">
        <w:rPr>
          <w:rFonts w:ascii="Times New Roman" w:hAnsi="Times New Roman" w:cs="Times New Roman"/>
          <w:b/>
          <w:bCs/>
          <w:sz w:val="24"/>
          <w:szCs w:val="24"/>
          <w:lang w:val="en-US"/>
        </w:rPr>
        <w:t xml:space="preserve">per Unit - </w:t>
      </w:r>
      <w:r w:rsidRPr="005442AE">
        <w:rPr>
          <w:rFonts w:ascii="Times New Roman" w:hAnsi="Times New Roman" w:cs="Times New Roman"/>
          <w:b/>
          <w:sz w:val="24"/>
          <w:szCs w:val="24"/>
          <w:lang w:val="en-US"/>
        </w:rPr>
        <w:t xml:space="preserve">from </w:t>
      </w:r>
      <w:r w:rsidR="000A3A37" w:rsidRPr="005442AE">
        <w:rPr>
          <w:rFonts w:ascii="Times New Roman" w:hAnsi="Times New Roman" w:cs="Times New Roman"/>
          <w:b/>
          <w:bCs/>
          <w:sz w:val="24"/>
          <w:szCs w:val="24"/>
          <w:lang w:val="en-US"/>
        </w:rPr>
        <w:t xml:space="preserve">Warehouse to </w:t>
      </w:r>
      <w:r w:rsidRPr="005442AE">
        <w:rPr>
          <w:rFonts w:ascii="Times New Roman" w:hAnsi="Times New Roman" w:cs="Times New Roman"/>
          <w:b/>
          <w:bCs/>
          <w:sz w:val="24"/>
          <w:szCs w:val="24"/>
          <w:lang w:val="en-US"/>
        </w:rPr>
        <w:t>Unaffiliated Customer</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EFRETINTCLI</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freight expense incurred on shipments from the affiliated reseller’s warehouse in Brazil to the unaffiliated customer.</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freight and include your worksheets as attachments to the narrative response.</w:t>
      </w:r>
    </w:p>
    <w:p w:rsidR="0027346B" w:rsidRDefault="00E64996" w:rsidP="00E64996">
      <w:pPr>
        <w:tabs>
          <w:tab w:val="left" w:pos="2054"/>
        </w:tabs>
        <w:spacing w:after="0"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ab/>
      </w:r>
    </w:p>
    <w:p w:rsidR="00E64996" w:rsidRPr="005442AE" w:rsidRDefault="00E64996" w:rsidP="00E64996">
      <w:pPr>
        <w:tabs>
          <w:tab w:val="left" w:pos="2054"/>
        </w:tabs>
        <w:spacing w:after="0" w:line="240" w:lineRule="auto"/>
        <w:rPr>
          <w:rFonts w:ascii="Times New Roman" w:hAnsi="Times New Roman" w:cs="Times New Roman"/>
          <w:b/>
          <w:bCs/>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lastRenderedPageBreak/>
        <w:t>FIELD NUMBER</w:t>
      </w:r>
      <w:r w:rsidR="00AA5F8F" w:rsidRPr="005442AE">
        <w:rPr>
          <w:rFonts w:ascii="Times New Roman" w:hAnsi="Times New Roman" w:cs="Times New Roman"/>
          <w:b/>
          <w:bCs/>
          <w:sz w:val="24"/>
          <w:szCs w:val="24"/>
          <w:lang w:val="en-US"/>
        </w:rPr>
        <w:t xml:space="preserve"> 3</w:t>
      </w:r>
      <w:r w:rsidR="00E6741D" w:rsidRPr="005442AE">
        <w:rPr>
          <w:rFonts w:ascii="Times New Roman" w:hAnsi="Times New Roman" w:cs="Times New Roman"/>
          <w:b/>
          <w:bCs/>
          <w:sz w:val="24"/>
          <w:szCs w:val="24"/>
          <w:lang w:val="en-US"/>
        </w:rPr>
        <w:t>0</w:t>
      </w:r>
      <w:r w:rsidR="00AA5F8F" w:rsidRPr="005442AE">
        <w:rPr>
          <w:rFonts w:ascii="Times New Roman" w:hAnsi="Times New Roman" w:cs="Times New Roman"/>
          <w:b/>
          <w:bCs/>
          <w:sz w:val="24"/>
          <w:szCs w:val="24"/>
          <w:lang w:val="en-US"/>
        </w:rPr>
        <w:t>.0:</w:t>
      </w:r>
      <w:r w:rsidR="00AA5F8F"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Other Transportation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in Brazil</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EOUDESPTRANSP</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additional transportation expense incurred in Brazil.</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this additional transportation expense and include your worksheets as attachments to the narrative response.</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Inland Insurance</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in Brazil</w:t>
      </w:r>
      <w:r w:rsidR="0042722A" w:rsidRPr="005442AE">
        <w:rPr>
          <w:rFonts w:ascii="Times New Roman" w:hAnsi="Times New Roman" w:cs="Times New Roman"/>
          <w:b/>
          <w:bCs/>
          <w:sz w:val="24"/>
          <w:szCs w:val="24"/>
          <w:lang w:val="en-US"/>
        </w:rPr>
        <w:t xml:space="preserve">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ESEGINTBRA</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in Brazil.</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in Brazil and include your worksheets as attachments to the narrative response.</w:t>
      </w:r>
    </w:p>
    <w:p w:rsidR="0027346B" w:rsidRPr="005442AE" w:rsidRDefault="0027346B" w:rsidP="00035C9A">
      <w:pPr>
        <w:spacing w:after="0" w:line="240" w:lineRule="auto"/>
        <w:rPr>
          <w:rFonts w:ascii="Times New Roman" w:hAnsi="Times New Roman" w:cs="Times New Roman"/>
          <w:b/>
          <w:bCs/>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Brazil Customs Duty</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EIIBRA</w:t>
      </w:r>
    </w:p>
    <w:p w:rsidR="00A24301" w:rsidRPr="005442AE" w:rsidRDefault="00A24301" w:rsidP="00A24301">
      <w:pPr>
        <w:ind w:left="2124" w:hanging="2124"/>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amount paid t</w:t>
      </w:r>
      <w:r w:rsidR="00483299" w:rsidRPr="005442AE">
        <w:rPr>
          <w:rFonts w:ascii="Times New Roman" w:hAnsi="Times New Roman" w:cs="Times New Roman"/>
          <w:bCs/>
          <w:sz w:val="24"/>
          <w:szCs w:val="24"/>
          <w:lang w:val="en-US"/>
        </w:rPr>
        <w:t xml:space="preserve">o </w:t>
      </w:r>
      <w:r w:rsidR="009748E2" w:rsidRPr="005442AE">
        <w:rPr>
          <w:rFonts w:ascii="Times New Roman" w:hAnsi="Times New Roman" w:cs="Times New Roman"/>
          <w:bCs/>
          <w:sz w:val="24"/>
          <w:szCs w:val="24"/>
          <w:lang w:val="en-US"/>
        </w:rPr>
        <w:t xml:space="preserve">the </w:t>
      </w:r>
      <w:r w:rsidR="00281186" w:rsidRPr="005442AE">
        <w:rPr>
          <w:rFonts w:ascii="Times New Roman" w:hAnsi="Times New Roman" w:cs="Times New Roman"/>
          <w:bCs/>
          <w:sz w:val="24"/>
          <w:szCs w:val="24"/>
          <w:lang w:val="en-US"/>
        </w:rPr>
        <w:t xml:space="preserve">Secretariat </w:t>
      </w:r>
      <w:r w:rsidR="00A74E22" w:rsidRPr="005442AE">
        <w:rPr>
          <w:rFonts w:ascii="Times New Roman" w:hAnsi="Times New Roman" w:cs="Times New Roman"/>
          <w:bCs/>
          <w:sz w:val="24"/>
          <w:szCs w:val="24"/>
          <w:lang w:val="en-US"/>
        </w:rPr>
        <w:t xml:space="preserve">of </w:t>
      </w:r>
      <w:r w:rsidR="00281186" w:rsidRPr="005442AE">
        <w:rPr>
          <w:rFonts w:ascii="Times New Roman" w:hAnsi="Times New Roman" w:cs="Times New Roman"/>
          <w:bCs/>
          <w:sz w:val="24"/>
          <w:szCs w:val="24"/>
          <w:lang w:val="en-US"/>
        </w:rPr>
        <w:t xml:space="preserve">the </w:t>
      </w:r>
      <w:r w:rsidR="00A74E22" w:rsidRPr="005442AE">
        <w:rPr>
          <w:rFonts w:ascii="Times New Roman" w:hAnsi="Times New Roman" w:cs="Times New Roman"/>
          <w:bCs/>
          <w:sz w:val="24"/>
          <w:szCs w:val="24"/>
          <w:lang w:val="en-US"/>
        </w:rPr>
        <w:t>Federal Revenue of Brazil</w:t>
      </w:r>
      <w:r w:rsidR="00A74E22" w:rsidRPr="005442AE">
        <w:rPr>
          <w:rFonts w:ascii="Times New Roman" w:hAnsi="Times New Roman" w:cs="Times New Roman"/>
          <w:noProof/>
          <w:lang w:val="en-US" w:eastAsia="pt-BR"/>
        </w:rPr>
        <w:t xml:space="preserve"> </w:t>
      </w:r>
      <w:r w:rsidR="003D32D4" w:rsidRPr="005442AE">
        <w:rPr>
          <w:rFonts w:ascii="Times New Roman" w:hAnsi="Times New Roman" w:cs="Times New Roman"/>
          <w:noProof/>
          <w:lang w:val="en-US" w:eastAsia="pt-BR"/>
        </w:rPr>
        <w:t xml:space="preserve">and the </w:t>
      </w:r>
      <w:r w:rsidR="009748E2" w:rsidRPr="005442AE">
        <w:rPr>
          <w:rFonts w:ascii="Times New Roman" w:hAnsi="Times New Roman" w:cs="Times New Roman"/>
          <w:noProof/>
          <w:lang w:val="en-US" w:eastAsia="pt-BR"/>
        </w:rPr>
        <w:t xml:space="preserve">respective </w:t>
      </w:r>
      <w:r w:rsidRPr="005442AE">
        <w:rPr>
          <w:rFonts w:ascii="Times New Roman" w:hAnsi="Times New Roman" w:cs="Times New Roman"/>
          <w:bCs/>
          <w:sz w:val="24"/>
          <w:szCs w:val="24"/>
          <w:lang w:val="en-US"/>
        </w:rPr>
        <w:t xml:space="preserve">customs fees paid </w:t>
      </w:r>
      <w:r w:rsidR="009748E2" w:rsidRPr="005442AE">
        <w:rPr>
          <w:rFonts w:ascii="Times New Roman" w:hAnsi="Times New Roman" w:cs="Times New Roman"/>
          <w:bCs/>
          <w:sz w:val="24"/>
          <w:szCs w:val="24"/>
          <w:lang w:val="en-US"/>
        </w:rPr>
        <w:t>for</w:t>
      </w:r>
      <w:r w:rsidRPr="005442AE">
        <w:rPr>
          <w:rFonts w:ascii="Times New Roman" w:hAnsi="Times New Roman" w:cs="Times New Roman"/>
          <w:bCs/>
          <w:sz w:val="24"/>
          <w:szCs w:val="24"/>
          <w:lang w:val="en-US"/>
        </w:rPr>
        <w:t xml:space="preserve"> the product.</w:t>
      </w:r>
    </w:p>
    <w:p w:rsidR="00A24301" w:rsidRPr="005442AE" w:rsidRDefault="00A24301" w:rsidP="00A24301">
      <w:pPr>
        <w:ind w:left="2124" w:hanging="2124"/>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 xml:space="preserve">Describe how you calculate the unit amount paid to the customs and include your worksheets as attachments to the narrative response. </w:t>
      </w:r>
    </w:p>
    <w:p w:rsidR="00A24301" w:rsidRPr="005442AE" w:rsidRDefault="00A24301" w:rsidP="00035C9A">
      <w:pPr>
        <w:spacing w:after="0" w:line="240" w:lineRule="auto"/>
        <w:rPr>
          <w:rFonts w:ascii="Times New Roman" w:hAnsi="Times New Roman" w:cs="Times New Roman"/>
          <w:b/>
          <w:bCs/>
          <w:sz w:val="24"/>
          <w:szCs w:val="24"/>
          <w:lang w:val="en-US"/>
        </w:rPr>
      </w:pP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Duty Drawback</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EREMBIMP</w:t>
      </w:r>
    </w:p>
    <w:p w:rsidR="00A24301" w:rsidRPr="005442AE" w:rsidRDefault="00A24301" w:rsidP="00A24301">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amount of any duty drawback received upon exportation of the product from the country of manufactur</w:t>
      </w:r>
      <w:r w:rsidR="00B1164B" w:rsidRPr="005442AE">
        <w:rPr>
          <w:rFonts w:ascii="Times New Roman" w:hAnsi="Times New Roman" w:cs="Times New Roman"/>
          <w:bCs/>
          <w:sz w:val="24"/>
          <w:szCs w:val="24"/>
          <w:lang w:val="en-US"/>
        </w:rPr>
        <w:t>ing</w:t>
      </w:r>
      <w:r w:rsidRPr="005442AE">
        <w:rPr>
          <w:rFonts w:ascii="Times New Roman" w:hAnsi="Times New Roman" w:cs="Times New Roman"/>
          <w:bCs/>
          <w:sz w:val="24"/>
          <w:szCs w:val="24"/>
          <w:lang w:val="en-US"/>
        </w:rPr>
        <w:t xml:space="preserve"> to Brazil.</w:t>
      </w:r>
    </w:p>
    <w:p w:rsidR="00A24301" w:rsidRPr="005442AE" w:rsidRDefault="00A24301" w:rsidP="00A24301">
      <w:pPr>
        <w:ind w:left="2124" w:hanging="2124"/>
        <w:jc w:val="both"/>
        <w:rPr>
          <w:rFonts w:ascii="Times New Roman" w:hAnsi="Times New Roman" w:cs="Times New Roman"/>
          <w:b/>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Explain how the amount of duty drawback received is calculated and submit your worksheets as attachments to the narrative response.</w:t>
      </w:r>
    </w:p>
    <w:p w:rsidR="0027346B" w:rsidRPr="005442AE" w:rsidRDefault="0027346B" w:rsidP="00035C9A">
      <w:pPr>
        <w:spacing w:after="0" w:line="240" w:lineRule="auto"/>
        <w:rPr>
          <w:rFonts w:ascii="Times New Roman" w:hAnsi="Times New Roman" w:cs="Times New Roman"/>
          <w:b/>
          <w:bCs/>
          <w:sz w:val="24"/>
          <w:szCs w:val="24"/>
          <w:lang w:val="en-US"/>
        </w:rPr>
      </w:pPr>
    </w:p>
    <w:p w:rsidR="00A24301" w:rsidRPr="005442AE" w:rsidRDefault="00686BB7" w:rsidP="00A24301">
      <w:pPr>
        <w:rPr>
          <w:rFonts w:ascii="Times New Roman" w:hAnsi="Times New Roman" w:cs="Times New Roman"/>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00A24301" w:rsidRPr="005442AE">
        <w:rPr>
          <w:rFonts w:ascii="Times New Roman" w:hAnsi="Times New Roman" w:cs="Times New Roman"/>
          <w:b/>
          <w:bCs/>
          <w:sz w:val="24"/>
          <w:szCs w:val="24"/>
          <w:lang w:val="en-US"/>
        </w:rPr>
        <w:t>Commissions</w:t>
      </w:r>
      <w:r w:rsidR="00A24301" w:rsidRPr="005442AE">
        <w:rPr>
          <w:rFonts w:ascii="Times New Roman" w:hAnsi="Times New Roman" w:cs="Times New Roman"/>
          <w:b/>
          <w:bCs/>
          <w:sz w:val="24"/>
          <w:szCs w:val="24"/>
          <w:lang w:val="en-US"/>
        </w:rPr>
        <w:tab/>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ECOMIS</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commissions paid to selling agents, affiliated or not.  If more than one commission was paid, report each commission in a separate field.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terms under which commissions were paid and how commission rates were determined.  Explain whether the amount of the commission varies </w:t>
      </w:r>
      <w:r w:rsidRPr="005442AE">
        <w:rPr>
          <w:rFonts w:ascii="Times New Roman" w:hAnsi="Times New Roman" w:cs="Times New Roman"/>
          <w:sz w:val="24"/>
          <w:szCs w:val="24"/>
          <w:lang w:val="en-US"/>
        </w:rPr>
        <w:lastRenderedPageBreak/>
        <w:t xml:space="preserve">depending on the party to whom it is paid and whether that party is affiliated </w:t>
      </w:r>
      <w:r w:rsidR="004A351E"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you.  Include samples of each type of commission agreement used. </w:t>
      </w:r>
    </w:p>
    <w:p w:rsidR="006D32BA" w:rsidRPr="005442AE" w:rsidRDefault="006D32BA" w:rsidP="00035C9A">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5</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Selling Agent</w:t>
      </w:r>
    </w:p>
    <w:p w:rsidR="00A24301" w:rsidRPr="005442AE" w:rsidRDefault="00A24301" w:rsidP="00A24301">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EAGENT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name and internal code designating the commissioned selling agent.  If more than one commission was paid, report the name and code of each selling agent in a separate field.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Provide a list of commissioned selling agents and an internal code for each, the applicable commission rates, and whether the agent is affiliated with you.</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w:t>
      </w:r>
      <w:r w:rsidR="00E6741D" w:rsidRPr="005442AE">
        <w:rPr>
          <w:rFonts w:ascii="Times New Roman" w:hAnsi="Times New Roman" w:cs="Times New Roman"/>
          <w:b/>
          <w:sz w:val="24"/>
          <w:szCs w:val="24"/>
          <w:lang w:val="en-US"/>
        </w:rPr>
        <w:t>6</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 xml:space="preserve">Selling Agent Relationship </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ERELAG</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code designating affiliation</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1 = Unaffiliated</w:t>
      </w:r>
      <w:r w:rsidR="00334F14" w:rsidRPr="005442AE">
        <w:rPr>
          <w:rFonts w:ascii="Times New Roman" w:hAnsi="Times New Roman" w:cs="Times New Roman"/>
          <w:sz w:val="24"/>
          <w:szCs w:val="24"/>
          <w:lang w:val="en-US"/>
        </w:rPr>
        <w:t xml:space="preserve"> party</w:t>
      </w:r>
    </w:p>
    <w:p w:rsidR="00A24301" w:rsidRPr="005442AE" w:rsidRDefault="00A24301" w:rsidP="00A24301">
      <w:pPr>
        <w:tabs>
          <w:tab w:val="left" w:pos="-1440"/>
        </w:tabs>
        <w:spacing w:after="0"/>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2 = Affiliated</w:t>
      </w:r>
      <w:r w:rsidR="00334F14" w:rsidRPr="005442AE">
        <w:rPr>
          <w:rFonts w:ascii="Times New Roman" w:hAnsi="Times New Roman" w:cs="Times New Roman"/>
          <w:sz w:val="24"/>
          <w:szCs w:val="24"/>
          <w:lang w:val="en-US"/>
        </w:rPr>
        <w:t xml:space="preserve"> party</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w:t>
      </w:r>
      <w:r w:rsidR="00E6741D" w:rsidRPr="005442AE">
        <w:rPr>
          <w:rFonts w:ascii="Times New Roman" w:hAnsi="Times New Roman" w:cs="Times New Roman"/>
          <w:b/>
          <w:sz w:val="24"/>
          <w:szCs w:val="24"/>
          <w:lang w:val="en-US"/>
        </w:rPr>
        <w:t>7</w:t>
      </w:r>
      <w:r w:rsidRPr="005442AE">
        <w:rPr>
          <w:rFonts w:ascii="Times New Roman" w:hAnsi="Times New Roman" w:cs="Times New Roman"/>
          <w:b/>
          <w:sz w:val="24"/>
          <w:szCs w:val="24"/>
          <w:lang w:val="en-US"/>
        </w:rPr>
        <w:t>.0:</w:t>
      </w:r>
      <w:r w:rsidRPr="005442AE">
        <w:rPr>
          <w:rFonts w:ascii="Times New Roman" w:hAnsi="Times New Roman" w:cs="Times New Roman"/>
          <w:sz w:val="24"/>
          <w:szCs w:val="24"/>
          <w:lang w:val="en-US"/>
        </w:rPr>
        <w:tab/>
      </w:r>
      <w:r w:rsidRPr="005442AE">
        <w:rPr>
          <w:rFonts w:ascii="Times New Roman" w:hAnsi="Times New Roman" w:cs="Times New Roman"/>
          <w:b/>
          <w:bCs/>
          <w:sz w:val="24"/>
          <w:szCs w:val="24"/>
          <w:lang w:val="en-US"/>
        </w:rPr>
        <w:t>Warehousing Expense</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 After-sale</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EDESPARMPS</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rsidR="00A24301" w:rsidRPr="005442AE" w:rsidRDefault="00A24301" w:rsidP="00A24301">
      <w:pPr>
        <w:ind w:left="2124" w:hanging="2124"/>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after-sale warehousing provided to the client. The cost of warehousing reported in this field should include only direct expenses, </w:t>
      </w:r>
      <w:r w:rsidR="00BA599A"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The indirect expenses must be reported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cost of the warehouse operations.</w:t>
      </w:r>
    </w:p>
    <w:p w:rsidR="0027346B" w:rsidRDefault="0027346B" w:rsidP="00A24301">
      <w:pPr>
        <w:tabs>
          <w:tab w:val="left" w:pos="-1440"/>
        </w:tabs>
        <w:spacing w:after="0" w:line="240" w:lineRule="auto"/>
        <w:ind w:left="2126" w:hanging="2126"/>
        <w:jc w:val="both"/>
        <w:rPr>
          <w:rFonts w:ascii="Times New Roman" w:hAnsi="Times New Roman" w:cs="Times New Roman"/>
          <w:b/>
          <w:sz w:val="24"/>
          <w:szCs w:val="24"/>
          <w:lang w:val="en-US"/>
        </w:rPr>
      </w:pPr>
    </w:p>
    <w:p w:rsidR="00E64996" w:rsidRDefault="00E64996" w:rsidP="00A24301">
      <w:pPr>
        <w:tabs>
          <w:tab w:val="left" w:pos="-1440"/>
        </w:tabs>
        <w:spacing w:after="0" w:line="240" w:lineRule="auto"/>
        <w:ind w:left="2126" w:hanging="2126"/>
        <w:jc w:val="both"/>
        <w:rPr>
          <w:rFonts w:ascii="Times New Roman" w:hAnsi="Times New Roman" w:cs="Times New Roman"/>
          <w:b/>
          <w:sz w:val="24"/>
          <w:szCs w:val="24"/>
          <w:lang w:val="en-US"/>
        </w:rPr>
      </w:pPr>
    </w:p>
    <w:p w:rsidR="00E64996" w:rsidRDefault="00E64996" w:rsidP="00A24301">
      <w:pPr>
        <w:tabs>
          <w:tab w:val="left" w:pos="-1440"/>
        </w:tabs>
        <w:spacing w:after="0" w:line="240" w:lineRule="auto"/>
        <w:ind w:left="2126" w:hanging="2126"/>
        <w:jc w:val="both"/>
        <w:rPr>
          <w:rFonts w:ascii="Times New Roman" w:hAnsi="Times New Roman" w:cs="Times New Roman"/>
          <w:b/>
          <w:sz w:val="24"/>
          <w:szCs w:val="24"/>
          <w:lang w:val="en-US"/>
        </w:rPr>
      </w:pPr>
    </w:p>
    <w:p w:rsidR="00E64996" w:rsidRDefault="00E64996" w:rsidP="00A24301">
      <w:pPr>
        <w:tabs>
          <w:tab w:val="left" w:pos="-1440"/>
        </w:tabs>
        <w:spacing w:after="0" w:line="240" w:lineRule="auto"/>
        <w:ind w:left="2126" w:hanging="2126"/>
        <w:jc w:val="both"/>
        <w:rPr>
          <w:rFonts w:ascii="Times New Roman" w:hAnsi="Times New Roman" w:cs="Times New Roman"/>
          <w:b/>
          <w:sz w:val="24"/>
          <w:szCs w:val="24"/>
          <w:lang w:val="en-US"/>
        </w:rPr>
      </w:pPr>
    </w:p>
    <w:p w:rsidR="00E64996" w:rsidRPr="005442AE" w:rsidRDefault="00E64996" w:rsidP="00A24301">
      <w:pPr>
        <w:tabs>
          <w:tab w:val="left" w:pos="-1440"/>
        </w:tabs>
        <w:spacing w:after="0" w:line="240" w:lineRule="auto"/>
        <w:ind w:left="2126" w:hanging="2126"/>
        <w:jc w:val="both"/>
        <w:rPr>
          <w:rFonts w:ascii="Times New Roman" w:hAnsi="Times New Roman" w:cs="Times New Roman"/>
          <w:b/>
          <w:sz w:val="24"/>
          <w:szCs w:val="24"/>
          <w:lang w:val="en-US"/>
        </w:rPr>
      </w:pPr>
    </w:p>
    <w:p w:rsidR="00A24301" w:rsidRPr="005442AE" w:rsidRDefault="00A24301" w:rsidP="00A24301">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 xml:space="preserve">FIELD NUMBER </w:t>
      </w:r>
      <w:r w:rsidR="00E6741D" w:rsidRPr="005442AE">
        <w:rPr>
          <w:rFonts w:ascii="Times New Roman" w:hAnsi="Times New Roman" w:cs="Times New Roman"/>
          <w:b/>
          <w:sz w:val="24"/>
          <w:szCs w:val="24"/>
          <w:lang w:val="en-US"/>
        </w:rPr>
        <w:t>38</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Advertising Expenses</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spacing w:after="0" w:line="240" w:lineRule="auto"/>
        <w:ind w:left="2126" w:hanging="2126"/>
        <w:jc w:val="both"/>
        <w:rPr>
          <w:rFonts w:ascii="Times New Roman" w:hAnsi="Times New Roman" w:cs="Times New Roman"/>
          <w:b/>
          <w:sz w:val="24"/>
          <w:szCs w:val="24"/>
          <w:lang w:val="en-US"/>
        </w:rPr>
      </w:pP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EDESPROP</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advertising spec</w:t>
      </w:r>
      <w:r w:rsidR="002E4674" w:rsidRPr="005442AE">
        <w:rPr>
          <w:rFonts w:ascii="Times New Roman" w:hAnsi="Times New Roman" w:cs="Times New Roman"/>
          <w:sz w:val="24"/>
          <w:szCs w:val="24"/>
          <w:lang w:val="en-US"/>
        </w:rPr>
        <w:t xml:space="preserve">ifically for the like product. </w:t>
      </w:r>
      <w:r w:rsidRPr="005442AE">
        <w:rPr>
          <w:rFonts w:ascii="Times New Roman" w:hAnsi="Times New Roman" w:cs="Times New Roman"/>
          <w:sz w:val="24"/>
          <w:szCs w:val="24"/>
          <w:lang w:val="en-US"/>
        </w:rPr>
        <w:t>This is the cost you incurred to advertise</w:t>
      </w:r>
      <w:r w:rsidR="002E4674" w:rsidRPr="005442AE">
        <w:rPr>
          <w:rFonts w:ascii="Times New Roman" w:hAnsi="Times New Roman" w:cs="Times New Roman"/>
          <w:sz w:val="24"/>
          <w:szCs w:val="24"/>
          <w:lang w:val="en-US"/>
        </w:rPr>
        <w:t xml:space="preserve"> </w:t>
      </w:r>
      <w:r w:rsidR="0086334B" w:rsidRPr="005442AE">
        <w:rPr>
          <w:rFonts w:ascii="Times New Roman" w:hAnsi="Times New Roman" w:cs="Times New Roman"/>
          <w:sz w:val="24"/>
          <w:szCs w:val="24"/>
          <w:lang w:val="en-US"/>
        </w:rPr>
        <w:t xml:space="preserve">the like product </w:t>
      </w:r>
      <w:r w:rsidR="002E4674" w:rsidRPr="005442AE">
        <w:rPr>
          <w:rFonts w:ascii="Times New Roman" w:hAnsi="Times New Roman" w:cs="Times New Roman"/>
          <w:sz w:val="24"/>
          <w:szCs w:val="24"/>
          <w:lang w:val="en-US"/>
        </w:rPr>
        <w:t xml:space="preserve">to your customer’s customers. Report </w:t>
      </w:r>
      <w:r w:rsidRPr="005442AE">
        <w:rPr>
          <w:rFonts w:ascii="Times New Roman" w:hAnsi="Times New Roman" w:cs="Times New Roman"/>
          <w:sz w:val="24"/>
          <w:szCs w:val="24"/>
          <w:lang w:val="en-US"/>
        </w:rPr>
        <w:t>all advertising expenses incurred to advertise to your customers as part of indirect selling expenses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39</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Technical Service Expense</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EDESPASS</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w:t>
      </w:r>
      <w:r w:rsidRPr="005442AE">
        <w:rPr>
          <w:rFonts w:ascii="Times New Roman" w:hAnsi="Times New Roman" w:cs="Times New Roman"/>
          <w:bCs/>
          <w:sz w:val="24"/>
          <w:szCs w:val="24"/>
          <w:lang w:val="en-US"/>
        </w:rPr>
        <w:t>technical services</w:t>
      </w:r>
      <w:r w:rsidRPr="005442AE">
        <w:rPr>
          <w:rFonts w:ascii="Times New Roman" w:hAnsi="Times New Roman" w:cs="Times New Roman"/>
          <w:sz w:val="24"/>
          <w:szCs w:val="24"/>
          <w:lang w:val="en-US"/>
        </w:rPr>
        <w:t>.  I</w:t>
      </w:r>
      <w:r w:rsidR="00C02C50" w:rsidRPr="005442AE">
        <w:rPr>
          <w:rFonts w:ascii="Times New Roman" w:hAnsi="Times New Roman" w:cs="Times New Roman"/>
          <w:sz w:val="24"/>
          <w:szCs w:val="24"/>
          <w:lang w:val="en-US"/>
        </w:rPr>
        <w:t>nclude only the direct expense minus the</w:t>
      </w:r>
      <w:r w:rsidRPr="005442AE">
        <w:rPr>
          <w:rFonts w:ascii="Times New Roman" w:hAnsi="Times New Roman" w:cs="Times New Roman"/>
          <w:sz w:val="24"/>
          <w:szCs w:val="24"/>
          <w:lang w:val="en-US"/>
        </w:rPr>
        <w:t xml:space="preserve"> reimbursement received from the customer.  Report indirect technical service expenses as part of indirect selling expenses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technical services provided, that directly relate</w:t>
      </w:r>
      <w:r w:rsidR="006E7A35" w:rsidRPr="005442AE">
        <w:rPr>
          <w:rFonts w:ascii="Times New Roman" w:hAnsi="Times New Roman" w:cs="Times New Roman"/>
          <w:sz w:val="24"/>
          <w:szCs w:val="24"/>
          <w:lang w:val="en-US"/>
        </w:rPr>
        <w:t xml:space="preserve"> to sales of the like product. </w:t>
      </w:r>
      <w:r w:rsidRPr="005442AE">
        <w:rPr>
          <w:rFonts w:ascii="Times New Roman" w:hAnsi="Times New Roman" w:cs="Times New Roman"/>
          <w:sz w:val="24"/>
          <w:szCs w:val="24"/>
          <w:lang w:val="en-US"/>
        </w:rPr>
        <w:t>Describe any reimbursemen</w:t>
      </w:r>
      <w:r w:rsidR="006E7A35" w:rsidRPr="005442AE">
        <w:rPr>
          <w:rFonts w:ascii="Times New Roman" w:hAnsi="Times New Roman" w:cs="Times New Roman"/>
          <w:sz w:val="24"/>
          <w:szCs w:val="24"/>
          <w:lang w:val="en-US"/>
        </w:rPr>
        <w:t xml:space="preserve">t received for these services. </w:t>
      </w:r>
      <w:r w:rsidRPr="005442AE">
        <w:rPr>
          <w:rFonts w:ascii="Times New Roman" w:hAnsi="Times New Roman" w:cs="Times New Roman"/>
          <w:sz w:val="24"/>
          <w:szCs w:val="24"/>
          <w:lang w:val="en-US"/>
        </w:rPr>
        <w:t xml:space="preserve">Provide lists of the direct and indirect expenses incurred and </w:t>
      </w:r>
      <w:r w:rsidR="006E7A35" w:rsidRPr="005442AE">
        <w:rPr>
          <w:rFonts w:ascii="Times New Roman" w:hAnsi="Times New Roman" w:cs="Times New Roman"/>
          <w:sz w:val="24"/>
          <w:szCs w:val="24"/>
          <w:lang w:val="en-US"/>
        </w:rPr>
        <w:t xml:space="preserve">include </w:t>
      </w:r>
      <w:r w:rsidRPr="005442AE">
        <w:rPr>
          <w:rFonts w:ascii="Times New Roman" w:hAnsi="Times New Roman" w:cs="Times New Roman"/>
          <w:sz w:val="24"/>
          <w:szCs w:val="24"/>
          <w:lang w:val="en-US"/>
        </w:rPr>
        <w:t>worksheets demonstrating the allocation of direct expense</w:t>
      </w:r>
      <w:r w:rsidR="006E7A35"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to each sale of the like product.</w:t>
      </w:r>
    </w:p>
    <w:p w:rsidR="0027346B" w:rsidRPr="005442AE" w:rsidRDefault="0027346B" w:rsidP="00035C9A">
      <w:pPr>
        <w:spacing w:after="0" w:line="240" w:lineRule="auto"/>
        <w:rPr>
          <w:rFonts w:ascii="Times New Roman" w:hAnsi="Times New Roman" w:cs="Times New Roman"/>
          <w:b/>
          <w:sz w:val="24"/>
          <w:szCs w:val="24"/>
          <w:lang w:val="en-US"/>
        </w:rPr>
      </w:pPr>
    </w:p>
    <w:p w:rsidR="00A24301" w:rsidRPr="005442AE" w:rsidRDefault="0027346B" w:rsidP="00A24301">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NUMER</w:t>
      </w:r>
      <w:r w:rsidR="00A24301" w:rsidRPr="005442AE">
        <w:rPr>
          <w:rFonts w:ascii="Times New Roman" w:hAnsi="Times New Roman" w:cs="Times New Roman"/>
          <w:b/>
          <w:sz w:val="24"/>
          <w:szCs w:val="24"/>
          <w:lang w:val="en-US"/>
        </w:rPr>
        <w:t xml:space="preserve"> </w:t>
      </w:r>
      <w:proofErr w:type="gramStart"/>
      <w:r w:rsidR="00A24301" w:rsidRPr="005442AE">
        <w:rPr>
          <w:rFonts w:ascii="Times New Roman" w:hAnsi="Times New Roman" w:cs="Times New Roman"/>
          <w:b/>
          <w:sz w:val="24"/>
          <w:szCs w:val="24"/>
          <w:lang w:val="en-US"/>
        </w:rPr>
        <w:t>4</w:t>
      </w:r>
      <w:r w:rsidR="00E6741D" w:rsidRPr="005442AE">
        <w:rPr>
          <w:rFonts w:ascii="Times New Roman" w:hAnsi="Times New Roman" w:cs="Times New Roman"/>
          <w:b/>
          <w:sz w:val="24"/>
          <w:szCs w:val="24"/>
          <w:lang w:val="en-US"/>
        </w:rPr>
        <w:t>0</w:t>
      </w:r>
      <w:r w:rsidR="00A24301" w:rsidRPr="005442AE">
        <w:rPr>
          <w:rFonts w:ascii="Times New Roman" w:hAnsi="Times New Roman" w:cs="Times New Roman"/>
          <w:b/>
          <w:sz w:val="24"/>
          <w:szCs w:val="24"/>
          <w:lang w:val="en-US"/>
        </w:rPr>
        <w:t>.(</w:t>
      </w:r>
      <w:proofErr w:type="gramEnd"/>
      <w:r w:rsidR="00A24301" w:rsidRPr="005442AE">
        <w:rPr>
          <w:rFonts w:ascii="Times New Roman" w:hAnsi="Times New Roman" w:cs="Times New Roman"/>
          <w:b/>
          <w:sz w:val="24"/>
          <w:szCs w:val="24"/>
          <w:lang w:val="en-US"/>
        </w:rPr>
        <w:t>1-n):</w:t>
      </w:r>
      <w:r w:rsidR="00A24301" w:rsidRPr="005442AE">
        <w:rPr>
          <w:rFonts w:ascii="Times New Roman" w:hAnsi="Times New Roman" w:cs="Times New Roman"/>
          <w:b/>
          <w:sz w:val="24"/>
          <w:szCs w:val="24"/>
          <w:lang w:val="en-US"/>
        </w:rPr>
        <w:tab/>
      </w:r>
      <w:r w:rsidR="00A24301" w:rsidRPr="005442AE">
        <w:rPr>
          <w:rFonts w:ascii="Times New Roman" w:hAnsi="Times New Roman" w:cs="Times New Roman"/>
          <w:b/>
          <w:bCs/>
          <w:sz w:val="24"/>
          <w:szCs w:val="24"/>
          <w:lang w:val="en-US"/>
        </w:rPr>
        <w:t>Other Direct Selling Expenses</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EDESPODIR (1-n)</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other direct selling expenses you incurred </w:t>
      </w:r>
      <w:r w:rsidR="00F14E0C" w:rsidRPr="005442AE">
        <w:rPr>
          <w:rFonts w:ascii="Times New Roman" w:hAnsi="Times New Roman" w:cs="Times New Roman"/>
          <w:sz w:val="24"/>
          <w:szCs w:val="24"/>
          <w:lang w:val="en-US"/>
        </w:rPr>
        <w:t>in the</w:t>
      </w:r>
      <w:r w:rsidRPr="005442AE">
        <w:rPr>
          <w:rFonts w:ascii="Times New Roman" w:hAnsi="Times New Roman" w:cs="Times New Roman"/>
          <w:sz w:val="24"/>
          <w:szCs w:val="24"/>
          <w:lang w:val="en-US"/>
        </w:rPr>
        <w:t xml:space="preserve"> sales of the like product which are not reported in other fields.  Report each additional direct selling expense in a separate field.  Include only the direct expenses incurred </w:t>
      </w:r>
      <w:r w:rsidR="00826C82"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a worksheet demonstrating the allocation of the direct expense to each sale of the like product.</w:t>
      </w:r>
    </w:p>
    <w:p w:rsidR="00E64996" w:rsidRPr="005442AE" w:rsidRDefault="00E64996"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42722A">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1</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Indirect Selling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sz w:val="24"/>
          <w:szCs w:val="24"/>
          <w:lang w:val="en-US"/>
        </w:rPr>
        <w:t xml:space="preserve"> Incurred in the </w:t>
      </w:r>
      <w:r w:rsidR="00023431" w:rsidRPr="005442AE">
        <w:rPr>
          <w:rFonts w:ascii="Times New Roman" w:hAnsi="Times New Roman" w:cs="Times New Roman"/>
          <w:b/>
          <w:sz w:val="24"/>
          <w:szCs w:val="24"/>
          <w:lang w:val="en-US"/>
        </w:rPr>
        <w:t xml:space="preserve">Country of </w:t>
      </w:r>
      <w:r w:rsidR="00F66541" w:rsidRPr="005442AE">
        <w:rPr>
          <w:rFonts w:ascii="Times New Roman" w:hAnsi="Times New Roman" w:cs="Times New Roman"/>
          <w:b/>
          <w:sz w:val="24"/>
          <w:szCs w:val="24"/>
          <w:lang w:val="en-US"/>
        </w:rPr>
        <w:t>M</w:t>
      </w:r>
      <w:r w:rsidR="00023431" w:rsidRPr="005442AE">
        <w:rPr>
          <w:rFonts w:ascii="Times New Roman" w:hAnsi="Times New Roman" w:cs="Times New Roman"/>
          <w:b/>
          <w:sz w:val="24"/>
          <w:szCs w:val="24"/>
          <w:lang w:val="en-US"/>
        </w:rPr>
        <w:t>anufacturing</w:t>
      </w:r>
      <w:r w:rsidR="00F66541" w:rsidRPr="005442AE">
        <w:rPr>
          <w:rFonts w:ascii="Times New Roman" w:hAnsi="Times New Roman" w:cs="Times New Roman"/>
          <w:b/>
          <w:sz w:val="24"/>
          <w:szCs w:val="24"/>
          <w:lang w:val="en-US"/>
        </w:rPr>
        <w:t xml:space="preserve"> </w:t>
      </w:r>
      <w:r w:rsidR="00617151" w:rsidRPr="005442AE">
        <w:rPr>
          <w:rFonts w:ascii="Times New Roman" w:hAnsi="Times New Roman" w:cs="Times New Roman"/>
          <w:b/>
          <w:bCs/>
          <w:sz w:val="24"/>
          <w:szCs w:val="24"/>
          <w:lang w:val="en-US"/>
        </w:rPr>
        <w:t>(</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EDESPIND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w:t>
      </w:r>
      <w:r w:rsidR="00A3282A" w:rsidRPr="005442AE">
        <w:rPr>
          <w:rFonts w:ascii="Times New Roman" w:hAnsi="Times New Roman" w:cs="Times New Roman"/>
          <w:sz w:val="24"/>
          <w:szCs w:val="24"/>
          <w:lang w:val="en-US"/>
        </w:rPr>
        <w:t>in the sale</w:t>
      </w:r>
      <w:r w:rsidR="00F14E0C" w:rsidRPr="005442AE">
        <w:rPr>
          <w:rFonts w:ascii="Times New Roman" w:hAnsi="Times New Roman" w:cs="Times New Roman"/>
          <w:sz w:val="24"/>
          <w:szCs w:val="24"/>
          <w:lang w:val="en-US"/>
        </w:rPr>
        <w:t>s</w:t>
      </w:r>
      <w:r w:rsidR="00A3282A" w:rsidRPr="005442AE">
        <w:rPr>
          <w:rFonts w:ascii="Times New Roman" w:hAnsi="Times New Roman" w:cs="Times New Roman"/>
          <w:sz w:val="24"/>
          <w:szCs w:val="24"/>
          <w:lang w:val="en-US"/>
        </w:rPr>
        <w:t xml:space="preserve"> of the product </w:t>
      </w:r>
      <w:r w:rsidRPr="005442AE">
        <w:rPr>
          <w:rFonts w:ascii="Times New Roman" w:hAnsi="Times New Roman" w:cs="Times New Roman"/>
          <w:sz w:val="24"/>
          <w:szCs w:val="24"/>
          <w:lang w:val="en-US"/>
        </w:rPr>
        <w:t xml:space="preserve">in the foreign market.  Where indirect selling expenses have been </w:t>
      </w:r>
      <w:r w:rsidR="00495ED4" w:rsidRPr="005442AE">
        <w:rPr>
          <w:rFonts w:ascii="Times New Roman" w:hAnsi="Times New Roman" w:cs="Times New Roman"/>
          <w:sz w:val="24"/>
          <w:szCs w:val="24"/>
          <w:lang w:val="en-US"/>
        </w:rPr>
        <w:t>paid</w:t>
      </w:r>
      <w:r w:rsidRPr="005442AE">
        <w:rPr>
          <w:rFonts w:ascii="Times New Roman" w:hAnsi="Times New Roman" w:cs="Times New Roman"/>
          <w:sz w:val="24"/>
          <w:szCs w:val="24"/>
          <w:lang w:val="en-US"/>
        </w:rPr>
        <w:t xml:space="preserve"> </w:t>
      </w:r>
      <w:r w:rsidR="00495ED4" w:rsidRPr="005442AE">
        <w:rPr>
          <w:rFonts w:ascii="Times New Roman" w:hAnsi="Times New Roman" w:cs="Times New Roman"/>
          <w:sz w:val="24"/>
          <w:szCs w:val="24"/>
          <w:lang w:val="en-US"/>
        </w:rPr>
        <w:t xml:space="preserve">by </w:t>
      </w:r>
      <w:r w:rsidRPr="005442AE">
        <w:rPr>
          <w:rFonts w:ascii="Times New Roman" w:hAnsi="Times New Roman" w:cs="Times New Roman"/>
          <w:sz w:val="24"/>
          <w:szCs w:val="24"/>
          <w:lang w:val="en-US"/>
        </w:rPr>
        <w:t xml:space="preserve">the producer </w:t>
      </w:r>
      <w:r w:rsidR="00495ED4" w:rsidRPr="005442AE">
        <w:rPr>
          <w:rFonts w:ascii="Times New Roman" w:hAnsi="Times New Roman" w:cs="Times New Roman"/>
          <w:sz w:val="24"/>
          <w:szCs w:val="24"/>
          <w:lang w:val="en-US"/>
        </w:rPr>
        <w:t>or by</w:t>
      </w:r>
      <w:r w:rsidRPr="005442AE">
        <w:rPr>
          <w:rFonts w:ascii="Times New Roman" w:hAnsi="Times New Roman" w:cs="Times New Roman"/>
          <w:sz w:val="24"/>
          <w:szCs w:val="24"/>
          <w:lang w:val="en-US"/>
        </w:rPr>
        <w:t xml:space="preserve"> an affiliated reseller, create separate fields for the expenses of each company.</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sales overhead expenses incurred.  Include a list of the overhead expenses incurred and provide worksheets demonstrating the allocation of these expenses, </w:t>
      </w:r>
      <w:r w:rsidR="00E87D1D" w:rsidRPr="005442AE">
        <w:rPr>
          <w:rFonts w:ascii="Times New Roman" w:hAnsi="Times New Roman" w:cs="Times New Roman"/>
          <w:sz w:val="24"/>
          <w:szCs w:val="24"/>
          <w:lang w:val="en-US"/>
        </w:rPr>
        <w:t xml:space="preserve">as well as those excluded from the condition established in fields </w:t>
      </w:r>
      <w:r w:rsidRPr="005442AE">
        <w:rPr>
          <w:rFonts w:ascii="Times New Roman" w:hAnsi="Times New Roman" w:cs="Times New Roman"/>
          <w:sz w:val="24"/>
          <w:szCs w:val="24"/>
          <w:lang w:val="en-US"/>
        </w:rPr>
        <w:t>3</w:t>
      </w:r>
      <w:r w:rsidR="00E6741D" w:rsidRPr="005442AE">
        <w:rPr>
          <w:rFonts w:ascii="Times New Roman" w:hAnsi="Times New Roman" w:cs="Times New Roman"/>
          <w:sz w:val="24"/>
          <w:szCs w:val="24"/>
          <w:lang w:val="en-US"/>
        </w:rPr>
        <w:t>7</w:t>
      </w:r>
      <w:r w:rsidRPr="005442AE">
        <w:rPr>
          <w:rFonts w:ascii="Times New Roman" w:hAnsi="Times New Roman" w:cs="Times New Roman"/>
          <w:sz w:val="24"/>
          <w:szCs w:val="24"/>
          <w:lang w:val="en-US"/>
        </w:rPr>
        <w:t xml:space="preserve">.0 through </w:t>
      </w:r>
      <w:proofErr w:type="gramStart"/>
      <w:r w:rsidRPr="005442AE">
        <w:rPr>
          <w:rFonts w:ascii="Times New Roman" w:hAnsi="Times New Roman" w:cs="Times New Roman"/>
          <w:sz w:val="24"/>
          <w:szCs w:val="24"/>
          <w:lang w:val="en-US"/>
        </w:rPr>
        <w:t>4</w:t>
      </w:r>
      <w:r w:rsidR="00E6741D" w:rsidRPr="005442AE">
        <w:rPr>
          <w:rFonts w:ascii="Times New Roman" w:hAnsi="Times New Roman" w:cs="Times New Roman"/>
          <w:sz w:val="24"/>
          <w:szCs w:val="24"/>
          <w:lang w:val="en-US"/>
        </w:rPr>
        <w:t>0</w:t>
      </w:r>
      <w:r w:rsidRPr="005442AE">
        <w:rPr>
          <w:rFonts w:ascii="Times New Roman" w:hAnsi="Times New Roman" w:cs="Times New Roman"/>
          <w:sz w:val="24"/>
          <w:szCs w:val="24"/>
          <w:lang w:val="en-US"/>
        </w:rPr>
        <w:t>.(</w:t>
      </w:r>
      <w:proofErr w:type="gramEnd"/>
      <w:r w:rsidRPr="005442AE">
        <w:rPr>
          <w:rFonts w:ascii="Times New Roman" w:hAnsi="Times New Roman" w:cs="Times New Roman"/>
          <w:sz w:val="24"/>
          <w:szCs w:val="24"/>
          <w:lang w:val="en-US"/>
        </w:rPr>
        <w:t>1-n).  Where more than one company incurred indirect selling expenses, submit separate worksheets for each.</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42722A">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2</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Indirect Selling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sz w:val="24"/>
          <w:szCs w:val="24"/>
          <w:lang w:val="en-US"/>
        </w:rPr>
        <w:t xml:space="preserve"> Incurred in </w:t>
      </w:r>
      <w:proofErr w:type="gramStart"/>
      <w:r w:rsidRPr="005442AE">
        <w:rPr>
          <w:rFonts w:ascii="Times New Roman" w:hAnsi="Times New Roman" w:cs="Times New Roman"/>
          <w:b/>
          <w:sz w:val="24"/>
          <w:szCs w:val="24"/>
          <w:lang w:val="en-US"/>
        </w:rPr>
        <w:t xml:space="preserve">Brazil </w:t>
      </w:r>
      <w:r w:rsidR="00DF5298" w:rsidRPr="005442AE">
        <w:rPr>
          <w:rFonts w:ascii="Times New Roman" w:hAnsi="Times New Roman" w:cs="Times New Roman"/>
          <w:b/>
          <w:bCs/>
          <w:sz w:val="24"/>
          <w:szCs w:val="24"/>
          <w:lang w:val="en-US"/>
        </w:rPr>
        <w:t xml:space="preserve"> (</w:t>
      </w:r>
      <w:proofErr w:type="gramEnd"/>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EDESPINDBRA</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w:t>
      </w:r>
      <w:r w:rsidR="00F14E0C" w:rsidRPr="005442AE">
        <w:rPr>
          <w:rFonts w:ascii="Times New Roman" w:hAnsi="Times New Roman" w:cs="Times New Roman"/>
          <w:sz w:val="24"/>
          <w:szCs w:val="24"/>
          <w:lang w:val="en-US"/>
        </w:rPr>
        <w:t>in the sales of</w:t>
      </w:r>
      <w:r w:rsidRPr="005442AE">
        <w:rPr>
          <w:rFonts w:ascii="Times New Roman" w:hAnsi="Times New Roman" w:cs="Times New Roman"/>
          <w:sz w:val="24"/>
          <w:szCs w:val="24"/>
          <w:lang w:val="en-US"/>
        </w:rPr>
        <w:t xml:space="preserve"> the product in the Brazilian market.  Where indirect selling expenses have</w:t>
      </w:r>
      <w:r w:rsidR="00F14E0C" w:rsidRPr="005442AE">
        <w:rPr>
          <w:rFonts w:ascii="Times New Roman" w:hAnsi="Times New Roman" w:cs="Times New Roman"/>
          <w:sz w:val="24"/>
          <w:szCs w:val="24"/>
          <w:lang w:val="en-US"/>
        </w:rPr>
        <w:t xml:space="preserve"> been incurred by the producer or by</w:t>
      </w:r>
      <w:r w:rsidRPr="005442AE">
        <w:rPr>
          <w:rFonts w:ascii="Times New Roman" w:hAnsi="Times New Roman" w:cs="Times New Roman"/>
          <w:sz w:val="24"/>
          <w:szCs w:val="24"/>
          <w:lang w:val="en-US"/>
        </w:rPr>
        <w:t xml:space="preserve"> an affiliated reseller, create separate fields for the expenses of each company.</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sales overhead expenses incurred.  Include a list of the overhead expenses incurred and provide worksheets demonstrating the allocation of these expenses, as well as th</w:t>
      </w:r>
      <w:r w:rsidR="004E4FC6" w:rsidRPr="005442AE">
        <w:rPr>
          <w:rFonts w:ascii="Times New Roman" w:hAnsi="Times New Roman" w:cs="Times New Roman"/>
          <w:sz w:val="24"/>
          <w:szCs w:val="24"/>
          <w:lang w:val="en-US"/>
        </w:rPr>
        <w:t xml:space="preserve">ose excluded from the condition established </w:t>
      </w:r>
      <w:r w:rsidRPr="005442AE">
        <w:rPr>
          <w:rFonts w:ascii="Times New Roman" w:hAnsi="Times New Roman" w:cs="Times New Roman"/>
          <w:sz w:val="24"/>
          <w:szCs w:val="24"/>
          <w:lang w:val="en-US"/>
        </w:rPr>
        <w:t>in fields 3</w:t>
      </w:r>
      <w:r w:rsidR="00E6741D" w:rsidRPr="005442AE">
        <w:rPr>
          <w:rFonts w:ascii="Times New Roman" w:hAnsi="Times New Roman" w:cs="Times New Roman"/>
          <w:sz w:val="24"/>
          <w:szCs w:val="24"/>
          <w:lang w:val="en-US"/>
        </w:rPr>
        <w:t>7</w:t>
      </w:r>
      <w:r w:rsidRPr="005442AE">
        <w:rPr>
          <w:rFonts w:ascii="Times New Roman" w:hAnsi="Times New Roman" w:cs="Times New Roman"/>
          <w:sz w:val="24"/>
          <w:szCs w:val="24"/>
          <w:lang w:val="en-US"/>
        </w:rPr>
        <w:t xml:space="preserve">.0 through </w:t>
      </w:r>
      <w:proofErr w:type="gramStart"/>
      <w:r w:rsidRPr="005442AE">
        <w:rPr>
          <w:rFonts w:ascii="Times New Roman" w:hAnsi="Times New Roman" w:cs="Times New Roman"/>
          <w:sz w:val="24"/>
          <w:szCs w:val="24"/>
          <w:lang w:val="en-US"/>
        </w:rPr>
        <w:t>4</w:t>
      </w:r>
      <w:r w:rsidR="00E6741D" w:rsidRPr="005442AE">
        <w:rPr>
          <w:rFonts w:ascii="Times New Roman" w:hAnsi="Times New Roman" w:cs="Times New Roman"/>
          <w:sz w:val="24"/>
          <w:szCs w:val="24"/>
          <w:lang w:val="en-US"/>
        </w:rPr>
        <w:t>0</w:t>
      </w:r>
      <w:r w:rsidRPr="005442AE">
        <w:rPr>
          <w:rFonts w:ascii="Times New Roman" w:hAnsi="Times New Roman" w:cs="Times New Roman"/>
          <w:sz w:val="24"/>
          <w:szCs w:val="24"/>
          <w:lang w:val="en-US"/>
        </w:rPr>
        <w:t>.(</w:t>
      </w:r>
      <w:proofErr w:type="gramEnd"/>
      <w:r w:rsidRPr="005442AE">
        <w:rPr>
          <w:rFonts w:ascii="Times New Roman" w:hAnsi="Times New Roman" w:cs="Times New Roman"/>
          <w:sz w:val="24"/>
          <w:szCs w:val="24"/>
          <w:lang w:val="en-US"/>
        </w:rPr>
        <w:t>1-n).  Where more than one company incurred indirect selling expenses, submit separate worksheets for each.</w:t>
      </w:r>
    </w:p>
    <w:p w:rsidR="00B54E60" w:rsidRPr="005442AE" w:rsidRDefault="00B54E60" w:rsidP="00035C9A">
      <w:pPr>
        <w:spacing w:after="0" w:line="240" w:lineRule="auto"/>
        <w:rPr>
          <w:rFonts w:ascii="Times New Roman" w:hAnsi="Times New Roman" w:cs="Times New Roman"/>
          <w:b/>
          <w:sz w:val="24"/>
          <w:szCs w:val="24"/>
          <w:lang w:val="en-US"/>
        </w:rPr>
      </w:pPr>
    </w:p>
    <w:p w:rsidR="00A24301" w:rsidRPr="005442AE" w:rsidRDefault="00A24301" w:rsidP="0042722A">
      <w:pPr>
        <w:ind w:left="2832" w:hanging="2832"/>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3</w:t>
      </w:r>
      <w:r w:rsidRPr="005442AE">
        <w:rPr>
          <w:rFonts w:ascii="Times New Roman" w:hAnsi="Times New Roman" w:cs="Times New Roman"/>
          <w:b/>
          <w:sz w:val="24"/>
          <w:szCs w:val="24"/>
          <w:lang w:val="en-US"/>
        </w:rPr>
        <w:t>.0:</w:t>
      </w:r>
      <w:r w:rsidR="00DF5298"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 xml:space="preserve">Inventory Carrying Costs </w:t>
      </w:r>
      <w:r w:rsidR="0042722A"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xml:space="preserve">in the </w:t>
      </w:r>
      <w:r w:rsidR="00023431" w:rsidRPr="005442AE">
        <w:rPr>
          <w:rFonts w:ascii="Times New Roman" w:hAnsi="Times New Roman" w:cs="Times New Roman"/>
          <w:b/>
          <w:bCs/>
          <w:sz w:val="24"/>
          <w:szCs w:val="24"/>
          <w:lang w:val="en-US"/>
        </w:rPr>
        <w:t>Country of manufacturing</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EDESPEST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opport</w:t>
      </w:r>
      <w:r w:rsidR="004F76A9" w:rsidRPr="005442AE">
        <w:rPr>
          <w:rFonts w:ascii="Times New Roman" w:hAnsi="Times New Roman" w:cs="Times New Roman"/>
          <w:sz w:val="24"/>
          <w:szCs w:val="24"/>
          <w:lang w:val="en-US"/>
        </w:rPr>
        <w:t>unit</w:t>
      </w:r>
      <w:r w:rsidR="00801D32" w:rsidRPr="005442AE">
        <w:rPr>
          <w:rFonts w:ascii="Times New Roman" w:hAnsi="Times New Roman" w:cs="Times New Roman"/>
          <w:sz w:val="24"/>
          <w:szCs w:val="24"/>
          <w:lang w:val="en-US"/>
        </w:rPr>
        <w:t>y</w:t>
      </w:r>
      <w:r w:rsidRPr="005442AE">
        <w:rPr>
          <w:rFonts w:ascii="Times New Roman" w:hAnsi="Times New Roman" w:cs="Times New Roman"/>
          <w:sz w:val="24"/>
          <w:szCs w:val="24"/>
          <w:lang w:val="en-US"/>
        </w:rPr>
        <w:t xml:space="preserve"> cost incurred from the time of final production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time of shipment to Brazil, computed at the actual cost of short-term debt</w:t>
      </w:r>
      <w:r w:rsidR="00801D32" w:rsidRPr="005442AE">
        <w:rPr>
          <w:rFonts w:ascii="Times New Roman" w:hAnsi="Times New Roman" w:cs="Times New Roman"/>
          <w:sz w:val="24"/>
          <w:szCs w:val="24"/>
          <w:lang w:val="en-US"/>
        </w:rPr>
        <w:t xml:space="preserve"> incurred by your company</w:t>
      </w:r>
      <w:r w:rsidRPr="005442AE">
        <w:rPr>
          <w:rFonts w:ascii="Times New Roman" w:hAnsi="Times New Roman" w:cs="Times New Roman"/>
          <w:sz w:val="24"/>
          <w:szCs w:val="24"/>
          <w:lang w:val="en-US"/>
        </w:rPr>
        <w:t xml:space="preserve">.  If you did not borrow short-term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rsidR="00A24301"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prior to shipment and provide the average length of time in inventory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provide separately the average length of time in inventory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Brazil.  The cost reported should be base</w:t>
      </w:r>
      <w:r w:rsidR="00801D32"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 on the period from the end of production to the date of shipment to the customer. Indicate the source of the short-term interest rate used in the calculation.</w:t>
      </w:r>
    </w:p>
    <w:p w:rsidR="00E64996" w:rsidRDefault="00E64996" w:rsidP="00A24301">
      <w:pPr>
        <w:ind w:left="2124" w:hanging="2124"/>
        <w:jc w:val="both"/>
        <w:rPr>
          <w:rFonts w:ascii="Times New Roman" w:hAnsi="Times New Roman" w:cs="Times New Roman"/>
          <w:sz w:val="24"/>
          <w:szCs w:val="24"/>
          <w:lang w:val="en-US"/>
        </w:rPr>
      </w:pPr>
    </w:p>
    <w:p w:rsidR="00E64996" w:rsidRPr="005442AE" w:rsidRDefault="00E64996" w:rsidP="00A24301">
      <w:pPr>
        <w:ind w:left="2124" w:hanging="2124"/>
        <w:jc w:val="both"/>
        <w:rPr>
          <w:rFonts w:ascii="Times New Roman" w:hAnsi="Times New Roman" w:cs="Times New Roman"/>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sz w:val="24"/>
          <w:szCs w:val="24"/>
          <w:lang w:val="en-US"/>
        </w:rPr>
        <w:lastRenderedPageBreak/>
        <w:t>FIELD NUMBER 4</w:t>
      </w:r>
      <w:r w:rsidR="00E6741D" w:rsidRPr="005442AE">
        <w:rPr>
          <w:rFonts w:ascii="Times New Roman" w:hAnsi="Times New Roman" w:cs="Times New Roman"/>
          <w:b/>
          <w:sz w:val="24"/>
          <w:szCs w:val="24"/>
          <w:lang w:val="en-US"/>
        </w:rPr>
        <w:t>4</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 xml:space="preserve">Inventory Carrying Costs </w:t>
      </w:r>
      <w:r w:rsidR="0042722A"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in Brazil</w:t>
      </w:r>
      <w:r w:rsidR="0042722A" w:rsidRPr="005442AE">
        <w:rPr>
          <w:rFonts w:ascii="Times New Roman" w:hAnsi="Times New Roman" w:cs="Times New Roman"/>
          <w:b/>
          <w:bCs/>
          <w:sz w:val="24"/>
          <w:szCs w:val="24"/>
          <w:lang w:val="en-US"/>
        </w:rPr>
        <w:t xml:space="preserve">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r w:rsidRPr="005442AE">
        <w:rPr>
          <w:rFonts w:ascii="Times New Roman" w:hAnsi="Times New Roman" w:cs="Times New Roman"/>
          <w:b/>
          <w:bCs/>
          <w:sz w:val="24"/>
          <w:szCs w:val="24"/>
          <w:lang w:val="en-US"/>
        </w:rPr>
        <w:t xml:space="preserve"> </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EDESPESTBRA</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 xml:space="preserve">Report the unit </w:t>
      </w:r>
      <w:r w:rsidR="003D2F2A" w:rsidRPr="005442AE">
        <w:rPr>
          <w:rFonts w:ascii="Times New Roman" w:hAnsi="Times New Roman" w:cs="Times New Roman"/>
          <w:sz w:val="24"/>
          <w:szCs w:val="24"/>
          <w:lang w:val="en-US"/>
        </w:rPr>
        <w:t>opportunity</w:t>
      </w:r>
      <w:r w:rsidRPr="005442AE">
        <w:rPr>
          <w:rFonts w:ascii="Times New Roman" w:hAnsi="Times New Roman" w:cs="Times New Roman"/>
          <w:sz w:val="24"/>
          <w:szCs w:val="24"/>
          <w:lang w:val="en-US"/>
        </w:rPr>
        <w:t xml:space="preserve"> cost incurred from the time of arrival in Brazil the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to time of shipment from the warehouse or other intermediate location in Brazil to the first unaffiliated customer, computed at the actual cost of short-term debt incurred by your company.  If you did not borrow short-term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rsidR="003D2F2A" w:rsidRPr="005442AE" w:rsidRDefault="00A24301" w:rsidP="003D2F2A">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in Brazil prior to shipment and provide the average length of time in inventory in Brazil. Indicate the source of the short-term interest rate used in the calculation.</w:t>
      </w:r>
      <w:r w:rsidR="003D2F2A" w:rsidRPr="005442AE">
        <w:rPr>
          <w:rFonts w:ascii="Times New Roman" w:hAnsi="Times New Roman" w:cs="Times New Roman"/>
          <w:sz w:val="24"/>
          <w:szCs w:val="24"/>
          <w:lang w:val="en-US"/>
        </w:rPr>
        <w:t xml:space="preserve"> Include your worksheets as attachments to the narrative response.</w:t>
      </w:r>
    </w:p>
    <w:p w:rsidR="003D2F2A" w:rsidRPr="005442AE" w:rsidRDefault="003D2F2A" w:rsidP="00035C9A">
      <w:pPr>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5</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Packing Cost</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ECUSTEMB</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packing.  Include the cost of labor, materials and overhead.  If a product is produced at more than one plant, report the weighted average packing cost of all plants combined.  </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rsidR="00A24301" w:rsidRPr="005442AE" w:rsidRDefault="00A24301" w:rsidP="00035C9A">
      <w:pPr>
        <w:spacing w:after="0" w:line="240" w:lineRule="auto"/>
        <w:jc w:val="both"/>
        <w:rPr>
          <w:rFonts w:ascii="Times New Roman" w:hAnsi="Times New Roman" w:cs="Times New Roman"/>
          <w:b/>
          <w:sz w:val="24"/>
          <w:szCs w:val="24"/>
          <w:lang w:val="en-US"/>
        </w:rPr>
      </w:pPr>
    </w:p>
    <w:p w:rsidR="00A24301" w:rsidRPr="005442AE" w:rsidRDefault="00A24301" w:rsidP="00A2430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w:t>
      </w:r>
      <w:r w:rsidR="0027346B" w:rsidRPr="005442AE">
        <w:rPr>
          <w:rFonts w:ascii="Times New Roman" w:hAnsi="Times New Roman" w:cs="Times New Roman"/>
          <w:b/>
          <w:sz w:val="24"/>
          <w:szCs w:val="24"/>
          <w:lang w:val="en-US"/>
        </w:rPr>
        <w:t xml:space="preserve"> 4</w:t>
      </w:r>
      <w:r w:rsidR="00E6741D" w:rsidRPr="005442AE">
        <w:rPr>
          <w:rFonts w:ascii="Times New Roman" w:hAnsi="Times New Roman" w:cs="Times New Roman"/>
          <w:b/>
          <w:sz w:val="24"/>
          <w:szCs w:val="24"/>
          <w:lang w:val="en-US"/>
        </w:rPr>
        <w:t>6</w:t>
      </w:r>
      <w:r w:rsidR="0027346B" w:rsidRPr="005442AE">
        <w:rPr>
          <w:rFonts w:ascii="Times New Roman" w:hAnsi="Times New Roman" w:cs="Times New Roman"/>
          <w:b/>
          <w:sz w:val="24"/>
          <w:szCs w:val="24"/>
          <w:lang w:val="en-US"/>
        </w:rPr>
        <w:t>.0</w:t>
      </w:r>
      <w:r w:rsidR="0027346B"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Repacking Cost</w:t>
      </w:r>
      <w:r w:rsidR="00DF5298" w:rsidRPr="005442AE">
        <w:rPr>
          <w:rFonts w:ascii="Times New Roman" w:hAnsi="Times New Roman" w:cs="Times New Roman"/>
          <w:b/>
          <w:bCs/>
          <w:sz w:val="24"/>
          <w:szCs w:val="24"/>
          <w:lang w:val="en-US"/>
        </w:rPr>
        <w:t xml:space="preserve"> </w:t>
      </w:r>
      <w:r w:rsidR="009F4B88" w:rsidRPr="005442AE">
        <w:rPr>
          <w:rFonts w:ascii="Times New Roman" w:hAnsi="Times New Roman" w:cs="Times New Roman"/>
          <w:b/>
          <w:bCs/>
          <w:sz w:val="24"/>
          <w:szCs w:val="24"/>
          <w:lang w:val="en-US"/>
        </w:rPr>
        <w:t>per Unit</w:t>
      </w:r>
      <w:r w:rsidR="00617151" w:rsidRPr="005442AE">
        <w:rPr>
          <w:rFonts w:ascii="Times New Roman" w:hAnsi="Times New Roman" w:cs="Times New Roman"/>
          <w:b/>
          <w:bCs/>
          <w:sz w:val="24"/>
          <w:szCs w:val="24"/>
          <w:lang w:val="en-US"/>
        </w:rPr>
        <w:t xml:space="preserve"> in Brazil</w:t>
      </w:r>
      <w:r w:rsidR="009F4B88" w:rsidRPr="005442AE">
        <w:rPr>
          <w:rFonts w:ascii="Times New Roman" w:hAnsi="Times New Roman" w:cs="Times New Roman"/>
          <w:b/>
          <w:bCs/>
          <w:sz w:val="24"/>
          <w:szCs w:val="24"/>
          <w:lang w:val="en-US"/>
        </w:rPr>
        <w:t xml:space="preserve">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ECUSTREMBRA</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packing. Include the cost of labor, materials and overhead.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repacking types used in Brazil</w:t>
      </w:r>
      <w:r w:rsidRPr="005442AE">
        <w:rPr>
          <w:rFonts w:ascii="Times New Roman" w:hAnsi="Times New Roman" w:cs="Times New Roman"/>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rsidR="006D32BA" w:rsidRPr="005442AE" w:rsidRDefault="006D32BA"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7</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00C1395A" w:rsidRPr="005442AE">
        <w:rPr>
          <w:rFonts w:ascii="Times New Roman" w:hAnsi="Times New Roman" w:cs="Times New Roman"/>
          <w:b/>
          <w:sz w:val="24"/>
          <w:szCs w:val="24"/>
          <w:lang w:val="en-US"/>
        </w:rPr>
        <w:t>Total Cost</w:t>
      </w:r>
      <w:r w:rsidR="009F4B88"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ECUSTPROD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w:t>
      </w:r>
      <w:r w:rsidR="00C1395A" w:rsidRPr="005442AE">
        <w:rPr>
          <w:rFonts w:ascii="Times New Roman" w:hAnsi="Times New Roman" w:cs="Times New Roman"/>
          <w:sz w:val="24"/>
          <w:szCs w:val="24"/>
          <w:lang w:val="en-US"/>
        </w:rPr>
        <w:t>n:</w:t>
      </w:r>
      <w:r w:rsidR="00C1395A" w:rsidRPr="005442AE">
        <w:rPr>
          <w:rFonts w:ascii="Times New Roman" w:hAnsi="Times New Roman" w:cs="Times New Roman"/>
          <w:sz w:val="24"/>
          <w:szCs w:val="24"/>
          <w:lang w:val="en-US"/>
        </w:rPr>
        <w:tab/>
        <w:t>Report the total cost per unit</w:t>
      </w:r>
      <w:r w:rsidRPr="005442AE">
        <w:rPr>
          <w:rFonts w:ascii="Times New Roman" w:hAnsi="Times New Roman" w:cs="Times New Roman"/>
          <w:sz w:val="24"/>
          <w:szCs w:val="24"/>
          <w:lang w:val="en-US"/>
        </w:rPr>
        <w:t xml:space="preserve">, according to the information reported in </w:t>
      </w:r>
      <w:r w:rsidR="00051429" w:rsidRPr="005442AE">
        <w:rPr>
          <w:rFonts w:ascii="Times New Roman" w:hAnsi="Times New Roman" w:cs="Times New Roman"/>
          <w:sz w:val="24"/>
          <w:szCs w:val="24"/>
          <w:lang w:val="en-US"/>
        </w:rPr>
        <w:t>Item B</w:t>
      </w:r>
      <w:r w:rsidRPr="005442AE">
        <w:rPr>
          <w:rFonts w:ascii="Times New Roman" w:hAnsi="Times New Roman" w:cs="Times New Roman"/>
          <w:sz w:val="24"/>
          <w:szCs w:val="24"/>
          <w:lang w:val="en-US"/>
        </w:rPr>
        <w:t xml:space="preserve">, </w:t>
      </w:r>
      <w:r w:rsidR="00832020" w:rsidRPr="005442AE">
        <w:rPr>
          <w:rFonts w:ascii="Times New Roman" w:hAnsi="Times New Roman" w:cs="Times New Roman"/>
          <w:sz w:val="24"/>
          <w:szCs w:val="24"/>
          <w:lang w:val="en-US"/>
        </w:rPr>
        <w:t>excluding</w:t>
      </w:r>
      <w:r w:rsidRPr="005442AE">
        <w:rPr>
          <w:rFonts w:ascii="Times New Roman" w:hAnsi="Times New Roman" w:cs="Times New Roman"/>
          <w:sz w:val="24"/>
          <w:szCs w:val="24"/>
          <w:lang w:val="en-US"/>
        </w:rPr>
        <w:t xml:space="preserve"> the </w:t>
      </w:r>
      <w:r w:rsidR="00832020" w:rsidRPr="005442AE">
        <w:rPr>
          <w:rFonts w:ascii="Times New Roman" w:hAnsi="Times New Roman" w:cs="Times New Roman"/>
          <w:sz w:val="24"/>
          <w:szCs w:val="24"/>
          <w:lang w:val="en-US"/>
        </w:rPr>
        <w:t>selling</w:t>
      </w:r>
      <w:r w:rsidRPr="005442AE">
        <w:rPr>
          <w:rFonts w:ascii="Times New Roman" w:hAnsi="Times New Roman" w:cs="Times New Roman"/>
          <w:sz w:val="24"/>
          <w:szCs w:val="24"/>
          <w:lang w:val="en-US"/>
        </w:rPr>
        <w:t xml:space="preserve"> expenses.</w:t>
      </w:r>
      <w:r w:rsidRPr="005442AE">
        <w:rPr>
          <w:rFonts w:ascii="Times New Roman" w:hAnsi="Times New Roman" w:cs="Times New Roman"/>
          <w:b/>
          <w:sz w:val="24"/>
          <w:szCs w:val="24"/>
          <w:lang w:val="en-US"/>
        </w:rPr>
        <w:tab/>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8</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Customs Value</w:t>
      </w:r>
      <w:r w:rsidR="00DF5298" w:rsidRPr="005442AE">
        <w:rPr>
          <w:rFonts w:ascii="Times New Roman" w:hAnsi="Times New Roman" w:cs="Times New Roman"/>
          <w:b/>
          <w:bCs/>
          <w:sz w:val="24"/>
          <w:szCs w:val="24"/>
          <w:lang w:val="en-US"/>
        </w:rPr>
        <w:t xml:space="preserve"> </w:t>
      </w:r>
      <w:r w:rsidR="009F4B88" w:rsidRPr="005442AE">
        <w:rPr>
          <w:rFonts w:ascii="Times New Roman" w:hAnsi="Times New Roman" w:cs="Times New Roman"/>
          <w:b/>
          <w:bCs/>
          <w:sz w:val="24"/>
          <w:szCs w:val="24"/>
          <w:lang w:val="en-US"/>
        </w:rPr>
        <w:t xml:space="preserve">per Unit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EVALINTER</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real customs value</w:t>
      </w:r>
      <w:r w:rsidR="004F590B" w:rsidRPr="005442AE">
        <w:rPr>
          <w:rFonts w:ascii="Times New Roman" w:hAnsi="Times New Roman" w:cs="Times New Roman"/>
          <w:sz w:val="24"/>
          <w:szCs w:val="24"/>
          <w:lang w:val="en-US"/>
        </w:rPr>
        <w:t xml:space="preserve"> per unit</w:t>
      </w:r>
      <w:r w:rsidRPr="005442AE">
        <w:rPr>
          <w:rFonts w:ascii="Times New Roman" w:hAnsi="Times New Roman" w:cs="Times New Roman"/>
          <w:sz w:val="24"/>
          <w:szCs w:val="24"/>
          <w:lang w:val="en-US"/>
        </w:rPr>
        <w:t xml:space="preserve"> in Brazil (the Customs Duty is determined on the basis of Customs Value).</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49</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Date of Import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EDATAINTERN</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date when the Import Declaration was registered. </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5</w:t>
      </w:r>
      <w:r w:rsidR="00E6741D"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Importer</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ENOMEIMPORT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Brazilian importer registered in the export document.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Provide a list containing the names of Brazilian importers and their internal codes or abbreviation used to identify them. </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5</w:t>
      </w:r>
      <w:r w:rsidR="00E6741D" w:rsidRPr="005442AE">
        <w:rPr>
          <w:rFonts w:ascii="Times New Roman" w:hAnsi="Times New Roman" w:cs="Times New Roman"/>
          <w:b/>
          <w:sz w:val="24"/>
          <w:szCs w:val="24"/>
          <w:lang w:val="en-US"/>
        </w:rPr>
        <w:t>1</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Destination</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EDESTINO</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customer’s place of delivery</w:t>
      </w:r>
    </w:p>
    <w:p w:rsidR="00B54E60" w:rsidRPr="005442AE" w:rsidRDefault="00B54E60" w:rsidP="00B54E60">
      <w:pPr>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85888" behindDoc="0" locked="0" layoutInCell="1" allowOverlap="1" wp14:anchorId="5951732A" wp14:editId="24BBEFB2">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9A3C1CB"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" filled="f" strokecolor="black [1600]"/>
            </w:pict>
          </mc:Fallback>
        </mc:AlternateContent>
      </w:r>
    </w:p>
    <w:p w:rsidR="00AD707F" w:rsidRPr="005442AE" w:rsidRDefault="008B38D1" w:rsidP="00B54E60">
      <w:pP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r w:rsidR="00AD707F" w:rsidRPr="005442AE">
        <w:rPr>
          <w:rFonts w:ascii="Times New Roman" w:hAnsi="Times New Roman" w:cs="Times New Roman"/>
          <w:b/>
          <w:sz w:val="24"/>
          <w:szCs w:val="24"/>
          <w:lang w:val="en-US"/>
        </w:rPr>
        <w:t xml:space="preserve">Report data concerning the employee responsible for answering the “Exports to Brazil” section above.  </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641921" w:rsidRPr="005442AE" w:rsidRDefault="00641921">
      <w:pP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br w:type="page"/>
      </w:r>
    </w:p>
    <w:p w:rsidR="00641921" w:rsidRPr="005442AE" w:rsidRDefault="00641921" w:rsidP="00641921">
      <w:pPr>
        <w:pStyle w:val="Ttulo1"/>
        <w:rPr>
          <w:rFonts w:ascii="Times New Roman" w:hAnsi="Times New Roman"/>
          <w:szCs w:val="24"/>
          <w:lang w:val="en-US"/>
        </w:rPr>
      </w:pPr>
      <w:bookmarkStart w:id="1" w:name="_Toc340425374"/>
      <w:r w:rsidRPr="005442AE">
        <w:rPr>
          <w:rFonts w:ascii="Times New Roman" w:hAnsi="Times New Roman"/>
          <w:szCs w:val="24"/>
          <w:lang w:val="en-US"/>
        </w:rPr>
        <w:lastRenderedPageBreak/>
        <w:t>VII – TOTAL SALES</w:t>
      </w:r>
      <w:bookmarkEnd w:id="1"/>
    </w:p>
    <w:p w:rsidR="00641921" w:rsidRPr="005442AE" w:rsidRDefault="00641921" w:rsidP="00641921">
      <w:pPr>
        <w:spacing w:after="0" w:line="240" w:lineRule="auto"/>
        <w:ind w:firstLine="709"/>
        <w:jc w:val="both"/>
        <w:rPr>
          <w:rFonts w:ascii="Times New Roman" w:hAnsi="Times New Roman" w:cs="Times New Roman"/>
          <w:i/>
          <w:sz w:val="24"/>
          <w:szCs w:val="24"/>
          <w:lang w:val="en-US"/>
        </w:rPr>
      </w:pPr>
    </w:p>
    <w:p w:rsidR="00641921" w:rsidRPr="005442AE" w:rsidRDefault="00641921" w:rsidP="00641921">
      <w:pPr>
        <w:ind w:firstLine="709"/>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This section provides information on how to fill out Appendix </w:t>
      </w:r>
      <w:r w:rsidR="00812FBA" w:rsidRPr="005442AE">
        <w:rPr>
          <w:rFonts w:ascii="Times New Roman" w:hAnsi="Times New Roman" w:cs="Times New Roman"/>
          <w:i/>
          <w:sz w:val="24"/>
          <w:szCs w:val="24"/>
          <w:lang w:val="en-US"/>
        </w:rPr>
        <w:t>VIII</w:t>
      </w:r>
      <w:r w:rsidRPr="005442AE">
        <w:rPr>
          <w:rFonts w:ascii="Times New Roman" w:hAnsi="Times New Roman" w:cs="Times New Roman"/>
          <w:i/>
          <w:sz w:val="24"/>
          <w:szCs w:val="24"/>
          <w:lang w:val="en-US"/>
        </w:rPr>
        <w:t xml:space="preserve">, which refers to data about your company’s Total Sales. </w:t>
      </w:r>
    </w:p>
    <w:p w:rsidR="00641921" w:rsidRPr="005442AE" w:rsidRDefault="00641921" w:rsidP="00641921">
      <w:pPr>
        <w:pStyle w:val="Ttulo1"/>
        <w:rPr>
          <w:rFonts w:ascii="Times New Roman" w:hAnsi="Times New Roman"/>
          <w:szCs w:val="24"/>
          <w:lang w:val="en-US"/>
        </w:rPr>
      </w:pPr>
      <w:bookmarkStart w:id="2" w:name="_Toc340425375"/>
      <w:r w:rsidRPr="005442AE">
        <w:rPr>
          <w:rFonts w:ascii="Times New Roman" w:hAnsi="Times New Roman"/>
          <w:szCs w:val="24"/>
          <w:lang w:val="en-US"/>
        </w:rPr>
        <w:t>ITEM D – TOTAL SALES RE</w:t>
      </w:r>
      <w:bookmarkEnd w:id="2"/>
      <w:r w:rsidRPr="005442AE">
        <w:rPr>
          <w:rFonts w:ascii="Times New Roman" w:hAnsi="Times New Roman"/>
          <w:szCs w:val="24"/>
          <w:lang w:val="en-US"/>
        </w:rPr>
        <w:t>CORDS</w:t>
      </w:r>
    </w:p>
    <w:p w:rsidR="00641921" w:rsidRPr="005442AE" w:rsidRDefault="00641921" w:rsidP="00641921">
      <w:pPr>
        <w:pStyle w:val="Ttulo7"/>
        <w:numPr>
          <w:ilvl w:val="0"/>
          <w:numId w:val="0"/>
        </w:numPr>
        <w:rPr>
          <w:b w:val="0"/>
          <w:szCs w:val="24"/>
          <w:lang w:val="en-US"/>
        </w:rPr>
      </w:pPr>
    </w:p>
    <w:p w:rsidR="00641921" w:rsidRPr="005442AE" w:rsidRDefault="00641921" w:rsidP="00641921">
      <w:pPr>
        <w:ind w:firstLine="709"/>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D.1.</w:t>
      </w:r>
      <w:r w:rsidRPr="005442AE">
        <w:rPr>
          <w:rFonts w:ascii="Times New Roman" w:hAnsi="Times New Roman" w:cs="Times New Roman"/>
          <w:b/>
          <w:sz w:val="24"/>
          <w:szCs w:val="24"/>
          <w:lang w:val="en-US"/>
        </w:rPr>
        <w:tab/>
        <w:t>GENERAL INSTRUCTIONS</w:t>
      </w:r>
    </w:p>
    <w:p w:rsidR="00641921" w:rsidRPr="005442AE" w:rsidRDefault="00641921" w:rsidP="00641921">
      <w:pPr>
        <w:pStyle w:val="Ttulo7"/>
        <w:numPr>
          <w:ilvl w:val="0"/>
          <w:numId w:val="0"/>
        </w:numPr>
        <w:rPr>
          <w:b w:val="0"/>
          <w:szCs w:val="24"/>
          <w:lang w:val="en-US"/>
        </w:rPr>
      </w:pPr>
      <w:r w:rsidRPr="005442AE">
        <w:rPr>
          <w:b w:val="0"/>
          <w:szCs w:val="24"/>
          <w:lang w:val="en-US"/>
        </w:rPr>
        <w:t>D.1.1.</w:t>
      </w:r>
      <w:r w:rsidRPr="005442AE">
        <w:rPr>
          <w:b w:val="0"/>
          <w:szCs w:val="24"/>
          <w:lang w:val="en-US"/>
        </w:rPr>
        <w:tab/>
        <w:t xml:space="preserve">The requested information on prices and quantities must be reported taking into account the indicated period. </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rPr>
          <w:b w:val="0"/>
          <w:szCs w:val="24"/>
          <w:lang w:val="en-US"/>
        </w:rPr>
      </w:pPr>
      <w:r w:rsidRPr="005442AE">
        <w:rPr>
          <w:b w:val="0"/>
          <w:szCs w:val="24"/>
          <w:lang w:val="en-US"/>
        </w:rPr>
        <w:t>D.1.2.</w:t>
      </w:r>
      <w:r w:rsidRPr="005442AE">
        <w:rPr>
          <w:b w:val="0"/>
          <w:szCs w:val="24"/>
          <w:lang w:val="en-US"/>
        </w:rPr>
        <w:tab/>
        <w:t xml:space="preserve">It must be emphasized </w:t>
      </w:r>
      <w:r w:rsidR="00B46869" w:rsidRPr="005442AE">
        <w:rPr>
          <w:b w:val="0"/>
          <w:szCs w:val="24"/>
          <w:lang w:val="en-US"/>
        </w:rPr>
        <w:t xml:space="preserve">that </w:t>
      </w:r>
      <w:r w:rsidRPr="005442AE">
        <w:rPr>
          <w:b w:val="0"/>
          <w:szCs w:val="24"/>
          <w:lang w:val="en-US"/>
        </w:rPr>
        <w:t>all totals reported in this section must be necessarily equal to the totals prev</w:t>
      </w:r>
      <w:r w:rsidR="00812FBA" w:rsidRPr="005442AE">
        <w:rPr>
          <w:b w:val="0"/>
          <w:szCs w:val="24"/>
          <w:lang w:val="en-US"/>
        </w:rPr>
        <w:t>iously reported in Appendixes V</w:t>
      </w:r>
      <w:r w:rsidRPr="005442AE">
        <w:rPr>
          <w:b w:val="0"/>
          <w:szCs w:val="24"/>
          <w:lang w:val="en-US"/>
        </w:rPr>
        <w:t xml:space="preserve"> and VII. In Appendix </w:t>
      </w:r>
      <w:r w:rsidR="00812FBA" w:rsidRPr="005442AE">
        <w:rPr>
          <w:b w:val="0"/>
          <w:szCs w:val="24"/>
          <w:lang w:val="en-US"/>
        </w:rPr>
        <w:t>VIII</w:t>
      </w:r>
      <w:r w:rsidRPr="005442AE">
        <w:rPr>
          <w:b w:val="0"/>
          <w:szCs w:val="24"/>
          <w:lang w:val="en-US"/>
        </w:rPr>
        <w:t xml:space="preserve">, however, there will be the need to complement the information provided in the Appendixes before it. </w:t>
      </w:r>
    </w:p>
    <w:p w:rsidR="00641921" w:rsidRPr="005442AE" w:rsidRDefault="00641921" w:rsidP="00641921">
      <w:pPr>
        <w:pStyle w:val="Ttulo7"/>
        <w:numPr>
          <w:ilvl w:val="0"/>
          <w:numId w:val="0"/>
        </w:numPr>
        <w:rPr>
          <w:b w:val="0"/>
          <w:szCs w:val="24"/>
          <w:lang w:val="en-US"/>
        </w:rPr>
      </w:pPr>
      <w:r w:rsidRPr="005442AE">
        <w:rPr>
          <w:b w:val="0"/>
          <w:szCs w:val="24"/>
          <w:lang w:val="en-US"/>
        </w:rPr>
        <w:t xml:space="preserve"> </w:t>
      </w:r>
    </w:p>
    <w:p w:rsidR="00641921" w:rsidRPr="005442AE" w:rsidRDefault="00641921" w:rsidP="00641921">
      <w:pPr>
        <w:pStyle w:val="Ttulo7"/>
        <w:numPr>
          <w:ilvl w:val="0"/>
          <w:numId w:val="0"/>
        </w:numPr>
        <w:rPr>
          <w:b w:val="0"/>
          <w:szCs w:val="24"/>
          <w:lang w:val="en-US"/>
        </w:rPr>
      </w:pPr>
      <w:r w:rsidRPr="005442AE">
        <w:rPr>
          <w:b w:val="0"/>
          <w:szCs w:val="24"/>
          <w:lang w:val="en-US"/>
        </w:rPr>
        <w:t>D.1.3.</w:t>
      </w:r>
      <w:r w:rsidRPr="005442AE">
        <w:rPr>
          <w:b w:val="0"/>
          <w:szCs w:val="24"/>
          <w:lang w:val="en-US"/>
        </w:rPr>
        <w:tab/>
        <w:t xml:space="preserve">All information provided must coincide with the documental evidence of your company’s accounting which shall be analyzed in the event of a possible </w:t>
      </w:r>
      <w:r w:rsidR="00B46869" w:rsidRPr="005442AE">
        <w:rPr>
          <w:b w:val="0"/>
          <w:szCs w:val="24"/>
          <w:lang w:val="en-US"/>
        </w:rPr>
        <w:t>on-the-spot</w:t>
      </w:r>
      <w:r w:rsidRPr="005442AE">
        <w:rPr>
          <w:b w:val="0"/>
          <w:szCs w:val="24"/>
          <w:lang w:val="en-US"/>
        </w:rPr>
        <w:t xml:space="preserve"> </w:t>
      </w:r>
      <w:r w:rsidR="00B46869" w:rsidRPr="005442AE">
        <w:rPr>
          <w:b w:val="0"/>
          <w:szCs w:val="24"/>
          <w:lang w:val="en-US"/>
        </w:rPr>
        <w:t>verification</w:t>
      </w:r>
      <w:r w:rsidRPr="005442AE">
        <w:rPr>
          <w:b w:val="0"/>
          <w:szCs w:val="24"/>
          <w:lang w:val="en-US"/>
        </w:rPr>
        <w:t xml:space="preserve">. </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rPr>
          <w:b w:val="0"/>
          <w:szCs w:val="24"/>
          <w:lang w:val="en-US"/>
        </w:rPr>
      </w:pPr>
      <w:r w:rsidRPr="005442AE">
        <w:rPr>
          <w:b w:val="0"/>
          <w:szCs w:val="24"/>
          <w:lang w:val="en-US"/>
        </w:rPr>
        <w:t>D.1.4.</w:t>
      </w:r>
      <w:r w:rsidRPr="005442AE">
        <w:rPr>
          <w:b w:val="0"/>
          <w:szCs w:val="24"/>
          <w:lang w:val="en-US"/>
        </w:rPr>
        <w:tab/>
        <w:t>If there are no sales in the requested modality, fill out the field with the number “0”.</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rPr>
          <w:b w:val="0"/>
          <w:szCs w:val="24"/>
          <w:lang w:val="en-US"/>
        </w:rPr>
      </w:pPr>
      <w:r w:rsidRPr="005442AE">
        <w:rPr>
          <w:b w:val="0"/>
          <w:szCs w:val="24"/>
          <w:lang w:val="en-US"/>
        </w:rPr>
        <w:t>D.1.5.</w:t>
      </w:r>
      <w:r w:rsidRPr="005442AE">
        <w:rPr>
          <w:b w:val="0"/>
          <w:szCs w:val="24"/>
          <w:lang w:val="en-US"/>
        </w:rPr>
        <w:tab/>
        <w:t xml:space="preserve">The recording of data in Appendix </w:t>
      </w:r>
      <w:r w:rsidR="004C14AC" w:rsidRPr="005442AE">
        <w:rPr>
          <w:b w:val="0"/>
          <w:szCs w:val="24"/>
          <w:lang w:val="en-US"/>
        </w:rPr>
        <w:t>VIII</w:t>
      </w:r>
      <w:r w:rsidRPr="005442AE">
        <w:rPr>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5442AE">
        <w:rPr>
          <w:b w:val="0"/>
          <w:szCs w:val="24"/>
          <w:lang w:val="en-US"/>
        </w:rPr>
        <w:t>VIII</w:t>
      </w:r>
      <w:r w:rsidRPr="005442AE">
        <w:rPr>
          <w:b w:val="0"/>
          <w:szCs w:val="24"/>
          <w:lang w:val="en-US"/>
        </w:rPr>
        <w:t xml:space="preserve"> must also be recorded excluding sales returns.  </w:t>
      </w:r>
    </w:p>
    <w:p w:rsidR="00641921" w:rsidRPr="005442AE" w:rsidRDefault="00641921" w:rsidP="00641921">
      <w:pPr>
        <w:rPr>
          <w:rFonts w:ascii="Times New Roman" w:hAnsi="Times New Roman" w:cs="Times New Roman"/>
          <w:sz w:val="24"/>
          <w:szCs w:val="24"/>
          <w:lang w:val="en-US"/>
        </w:rPr>
      </w:pP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D.2.</w:t>
      </w:r>
      <w:r w:rsidRPr="005442AE">
        <w:rPr>
          <w:rFonts w:ascii="Times New Roman" w:hAnsi="Times New Roman" w:cs="Times New Roman"/>
          <w:b/>
          <w:sz w:val="24"/>
          <w:szCs w:val="24"/>
          <w:lang w:val="en-US"/>
        </w:rPr>
        <w:tab/>
        <w:t>RECORDS OF SALES IN THE DOMESTIC MARKET (A):</w:t>
      </w:r>
    </w:p>
    <w:p w:rsidR="00641921" w:rsidRPr="005442AE" w:rsidRDefault="00641921" w:rsidP="00641921">
      <w:pPr>
        <w:pStyle w:val="Ttulo7"/>
        <w:numPr>
          <w:ilvl w:val="0"/>
          <w:numId w:val="0"/>
        </w:numPr>
        <w:rPr>
          <w:b w:val="0"/>
          <w:szCs w:val="24"/>
          <w:lang w:val="en-US"/>
        </w:rPr>
      </w:pPr>
      <w:r w:rsidRPr="005442AE">
        <w:rPr>
          <w:b w:val="0"/>
          <w:szCs w:val="24"/>
          <w:lang w:val="en-US"/>
        </w:rPr>
        <w:t>D.2.1.</w:t>
      </w:r>
      <w:r w:rsidRPr="005442AE">
        <w:rPr>
          <w:b w:val="0"/>
          <w:szCs w:val="24"/>
          <w:lang w:val="en-US"/>
        </w:rPr>
        <w:tab/>
        <w:t>The information under field A must take into account the total of:</w:t>
      </w:r>
    </w:p>
    <w:p w:rsidR="00641921" w:rsidRPr="005442AE" w:rsidRDefault="00641921" w:rsidP="00641921">
      <w:pPr>
        <w:pStyle w:val="Ttulo7"/>
        <w:numPr>
          <w:ilvl w:val="0"/>
          <w:numId w:val="0"/>
        </w:numPr>
        <w:rPr>
          <w:b w:val="0"/>
          <w:szCs w:val="24"/>
          <w:lang w:val="en-US"/>
        </w:rPr>
      </w:pPr>
    </w:p>
    <w:p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w:t>
      </w:r>
      <w:r w:rsidRPr="005442AE">
        <w:rPr>
          <w:rFonts w:ascii="Times New Roman" w:hAnsi="Times New Roman" w:cs="Times New Roman"/>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rsidR="00641921" w:rsidRPr="005442AE" w:rsidRDefault="00641921" w:rsidP="00641921">
      <w:pPr>
        <w:pStyle w:val="Ttulo7"/>
        <w:numPr>
          <w:ilvl w:val="0"/>
          <w:numId w:val="0"/>
        </w:numPr>
        <w:rPr>
          <w:b w:val="0"/>
          <w:szCs w:val="24"/>
          <w:lang w:val="en-US"/>
        </w:rPr>
      </w:pPr>
      <w:r w:rsidRPr="005442AE">
        <w:rPr>
          <w:b w:val="0"/>
          <w:szCs w:val="24"/>
          <w:lang w:val="en-US"/>
        </w:rPr>
        <w:t>(a.2)</w:t>
      </w:r>
      <w:r w:rsidRPr="005442AE">
        <w:rPr>
          <w:b w:val="0"/>
          <w:szCs w:val="24"/>
          <w:lang w:val="en-US"/>
        </w:rPr>
        <w:tab/>
        <w:t>Resales of the imported like product, if reported under item 8.1.7.</w:t>
      </w:r>
    </w:p>
    <w:p w:rsidR="00641921" w:rsidRPr="005442AE" w:rsidRDefault="00641921" w:rsidP="00641921">
      <w:pPr>
        <w:pStyle w:val="Ttulo7"/>
        <w:numPr>
          <w:ilvl w:val="0"/>
          <w:numId w:val="0"/>
        </w:numPr>
        <w:rPr>
          <w:b w:val="0"/>
          <w:szCs w:val="24"/>
          <w:lang w:val="en-US"/>
        </w:rPr>
      </w:pPr>
      <w:r w:rsidRPr="005442AE">
        <w:rPr>
          <w:b w:val="0"/>
          <w:szCs w:val="24"/>
          <w:lang w:val="en-US"/>
        </w:rPr>
        <w:tab/>
      </w:r>
    </w:p>
    <w:p w:rsidR="00641921" w:rsidRPr="005442AE" w:rsidRDefault="00641921" w:rsidP="00641921">
      <w:pPr>
        <w:pStyle w:val="Ttulo7"/>
        <w:numPr>
          <w:ilvl w:val="0"/>
          <w:numId w:val="0"/>
        </w:numPr>
        <w:rPr>
          <w:b w:val="0"/>
          <w:szCs w:val="24"/>
          <w:lang w:val="en-US"/>
        </w:rPr>
      </w:pPr>
      <w:r w:rsidRPr="005442AE">
        <w:rPr>
          <w:b w:val="0"/>
          <w:szCs w:val="24"/>
          <w:lang w:val="en-US"/>
        </w:rPr>
        <w:t>(a.3)</w:t>
      </w:r>
      <w:r w:rsidRPr="005442AE">
        <w:rPr>
          <w:b w:val="0"/>
          <w:szCs w:val="24"/>
          <w:lang w:val="en-US"/>
        </w:rPr>
        <w:tab/>
        <w:t xml:space="preserve">Resales of the like product purchased in the domestic market of </w:t>
      </w:r>
      <w:proofErr w:type="spellStart"/>
      <w:r w:rsidRPr="005442AE">
        <w:rPr>
          <w:b w:val="0"/>
          <w:szCs w:val="24"/>
          <w:lang w:val="en-US"/>
        </w:rPr>
        <w:t>your’s</w:t>
      </w:r>
      <w:proofErr w:type="spellEnd"/>
      <w:r w:rsidRPr="005442AE">
        <w:rPr>
          <w:b w:val="0"/>
          <w:szCs w:val="24"/>
          <w:lang w:val="en-US"/>
        </w:rPr>
        <w:t xml:space="preserve"> company’s country, if reported under item 8.1.7.</w:t>
      </w:r>
    </w:p>
    <w:p w:rsidR="00F75488" w:rsidRPr="005442AE" w:rsidRDefault="00F75488" w:rsidP="00F75488">
      <w:pPr>
        <w:spacing w:after="0" w:line="240" w:lineRule="auto"/>
        <w:rPr>
          <w:rFonts w:ascii="Times New Roman" w:hAnsi="Times New Roman" w:cs="Times New Roman"/>
          <w:lang w:val="en-US" w:eastAsia="pt-BR"/>
        </w:rPr>
      </w:pPr>
    </w:p>
    <w:p w:rsidR="00641921" w:rsidRPr="005442AE" w:rsidRDefault="00641921" w:rsidP="00641921">
      <w:pPr>
        <w:pStyle w:val="Ttulo7"/>
        <w:numPr>
          <w:ilvl w:val="0"/>
          <w:numId w:val="0"/>
        </w:numPr>
        <w:rPr>
          <w:b w:val="0"/>
          <w:szCs w:val="24"/>
          <w:lang w:val="en-US"/>
        </w:rPr>
      </w:pPr>
      <w:r w:rsidRPr="005442AE">
        <w:rPr>
          <w:b w:val="0"/>
          <w:szCs w:val="24"/>
          <w:lang w:val="en-US"/>
        </w:rPr>
        <w:t>(a.4)</w:t>
      </w:r>
      <w:r w:rsidRPr="005442AE">
        <w:rPr>
          <w:b w:val="0"/>
          <w:szCs w:val="24"/>
          <w:lang w:val="en-US"/>
        </w:rPr>
        <w:tab/>
        <w:t xml:space="preserve">Sales or resales of other products imported or purchased in the domestic market by your company, if reported under item 8.1.8. </w:t>
      </w:r>
    </w:p>
    <w:p w:rsidR="00641921" w:rsidRDefault="00641921" w:rsidP="00641921">
      <w:pPr>
        <w:rPr>
          <w:rFonts w:ascii="Times New Roman" w:hAnsi="Times New Roman" w:cs="Times New Roman"/>
          <w:sz w:val="24"/>
          <w:szCs w:val="24"/>
          <w:lang w:val="en-US"/>
        </w:rPr>
      </w:pPr>
    </w:p>
    <w:p w:rsidR="00E64996" w:rsidRDefault="00E64996" w:rsidP="00641921">
      <w:pPr>
        <w:rPr>
          <w:rFonts w:ascii="Times New Roman" w:hAnsi="Times New Roman" w:cs="Times New Roman"/>
          <w:sz w:val="24"/>
          <w:szCs w:val="24"/>
          <w:lang w:val="en-US"/>
        </w:rPr>
      </w:pPr>
    </w:p>
    <w:p w:rsidR="00E64996" w:rsidRPr="005442AE" w:rsidRDefault="00E64996" w:rsidP="00641921">
      <w:pPr>
        <w:rPr>
          <w:rFonts w:ascii="Times New Roman" w:hAnsi="Times New Roman" w:cs="Times New Roman"/>
          <w:sz w:val="24"/>
          <w:szCs w:val="24"/>
          <w:lang w:val="en-US"/>
        </w:rPr>
      </w:pPr>
      <w:bookmarkStart w:id="3" w:name="_GoBack"/>
      <w:bookmarkEnd w:id="3"/>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D.3.</w:t>
      </w:r>
      <w:r w:rsidRPr="005442AE">
        <w:rPr>
          <w:rFonts w:ascii="Times New Roman" w:hAnsi="Times New Roman" w:cs="Times New Roman"/>
          <w:b/>
          <w:sz w:val="24"/>
          <w:szCs w:val="24"/>
          <w:lang w:val="en-US"/>
        </w:rPr>
        <w:tab/>
        <w:t>RECORDS OF EXPORTS TO THIRD-COUNTRY MARKETS (B):</w:t>
      </w:r>
    </w:p>
    <w:p w:rsidR="00641921" w:rsidRPr="005442AE" w:rsidRDefault="00641921" w:rsidP="00641921">
      <w:pPr>
        <w:pStyle w:val="Ttulo7"/>
        <w:numPr>
          <w:ilvl w:val="0"/>
          <w:numId w:val="0"/>
        </w:numPr>
        <w:rPr>
          <w:b w:val="0"/>
          <w:szCs w:val="24"/>
          <w:lang w:val="en-US"/>
        </w:rPr>
      </w:pPr>
      <w:r w:rsidRPr="005442AE">
        <w:rPr>
          <w:b w:val="0"/>
          <w:szCs w:val="24"/>
          <w:lang w:val="en-US"/>
        </w:rPr>
        <w:t>D.3.1.</w:t>
      </w:r>
      <w:r w:rsidRPr="005442AE">
        <w:rPr>
          <w:b w:val="0"/>
          <w:szCs w:val="24"/>
          <w:lang w:val="en-US"/>
        </w:rPr>
        <w:tab/>
        <w:t xml:space="preserve">The information under field B must take into account the total of: </w:t>
      </w:r>
    </w:p>
    <w:p w:rsidR="00641921" w:rsidRPr="005442AE" w:rsidRDefault="00641921" w:rsidP="00641921">
      <w:pPr>
        <w:pStyle w:val="Ttulo7"/>
        <w:numPr>
          <w:ilvl w:val="0"/>
          <w:numId w:val="0"/>
        </w:numPr>
        <w:rPr>
          <w:b w:val="0"/>
          <w:szCs w:val="24"/>
          <w:lang w:val="en-US"/>
        </w:rPr>
      </w:pPr>
    </w:p>
    <w:p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(a.1) </w:t>
      </w:r>
      <w:r w:rsidRPr="005442AE">
        <w:rPr>
          <w:rFonts w:ascii="Times New Roman" w:hAnsi="Times New Roman" w:cs="Times New Roman"/>
          <w:sz w:val="24"/>
          <w:szCs w:val="24"/>
          <w:lang w:val="en-US"/>
        </w:rPr>
        <w:tab/>
        <w:t xml:space="preserve">Exports of the product manufactured by your own company: add to the data </w:t>
      </w:r>
      <w:r w:rsidR="00264725" w:rsidRPr="005442AE">
        <w:rPr>
          <w:rFonts w:ascii="Times New Roman" w:hAnsi="Times New Roman" w:cs="Times New Roman"/>
          <w:sz w:val="24"/>
          <w:szCs w:val="24"/>
          <w:lang w:val="en-US"/>
        </w:rPr>
        <w:t>on</w:t>
      </w:r>
      <w:r w:rsidRPr="005442AE">
        <w:rPr>
          <w:rFonts w:ascii="Times New Roman" w:hAnsi="Times New Roman" w:cs="Times New Roman"/>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rsidR="00641921" w:rsidRPr="005442AE" w:rsidRDefault="00641921" w:rsidP="00641921">
      <w:pPr>
        <w:pStyle w:val="Ttulo7"/>
        <w:numPr>
          <w:ilvl w:val="0"/>
          <w:numId w:val="0"/>
        </w:numPr>
        <w:rPr>
          <w:b w:val="0"/>
          <w:szCs w:val="24"/>
          <w:lang w:val="en-US"/>
        </w:rPr>
      </w:pPr>
      <w:r w:rsidRPr="005442AE">
        <w:rPr>
          <w:b w:val="0"/>
          <w:szCs w:val="24"/>
          <w:lang w:val="en-US"/>
        </w:rPr>
        <w:t xml:space="preserve">(a.2) </w:t>
      </w:r>
      <w:r w:rsidRPr="005442AE">
        <w:rPr>
          <w:b w:val="0"/>
          <w:szCs w:val="24"/>
          <w:lang w:val="en-US"/>
        </w:rPr>
        <w:tab/>
        <w:t xml:space="preserve">Exports of the like product imported.   </w:t>
      </w:r>
    </w:p>
    <w:p w:rsidR="00641921" w:rsidRPr="005442AE" w:rsidRDefault="00641921" w:rsidP="00641921">
      <w:pPr>
        <w:pStyle w:val="Ttulo7"/>
        <w:numPr>
          <w:ilvl w:val="0"/>
          <w:numId w:val="0"/>
        </w:numPr>
        <w:rPr>
          <w:b w:val="0"/>
          <w:szCs w:val="24"/>
          <w:lang w:val="en-US"/>
        </w:rPr>
      </w:pPr>
      <w:r w:rsidRPr="005442AE">
        <w:rPr>
          <w:b w:val="0"/>
          <w:szCs w:val="24"/>
          <w:lang w:val="en-US"/>
        </w:rPr>
        <w:tab/>
      </w: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(a.3)</w:t>
      </w:r>
      <w:r w:rsidRPr="005442AE">
        <w:rPr>
          <w:b w:val="0"/>
          <w:szCs w:val="24"/>
          <w:lang w:val="en-US"/>
        </w:rPr>
        <w:tab/>
        <w:t xml:space="preserve">Exports of the like product purchased in the domestic market of your company’s country. </w:t>
      </w:r>
    </w:p>
    <w:p w:rsidR="00641921" w:rsidRPr="005442AE" w:rsidRDefault="00641921" w:rsidP="00641921">
      <w:pPr>
        <w:pStyle w:val="Ttulo7"/>
        <w:numPr>
          <w:ilvl w:val="0"/>
          <w:numId w:val="0"/>
        </w:numPr>
        <w:tabs>
          <w:tab w:val="clear" w:pos="720"/>
          <w:tab w:val="left" w:pos="0"/>
        </w:tabs>
        <w:rPr>
          <w:b w:val="0"/>
          <w:szCs w:val="24"/>
          <w:lang w:val="en-US"/>
        </w:rPr>
      </w:pP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(a.4)</w:t>
      </w:r>
      <w:r w:rsidRPr="005442AE">
        <w:rPr>
          <w:b w:val="0"/>
          <w:szCs w:val="24"/>
          <w:lang w:val="en-US"/>
        </w:rPr>
        <w:tab/>
        <w:t xml:space="preserve">Exports of other products imported or purchased in the domestic market by your company. </w:t>
      </w:r>
    </w:p>
    <w:p w:rsidR="00641921" w:rsidRPr="005442AE" w:rsidRDefault="00641921" w:rsidP="00641921">
      <w:pPr>
        <w:pStyle w:val="Ttulo7"/>
        <w:numPr>
          <w:ilvl w:val="0"/>
          <w:numId w:val="0"/>
        </w:numPr>
        <w:rPr>
          <w:b w:val="0"/>
          <w:szCs w:val="24"/>
          <w:lang w:val="en-US"/>
        </w:rPr>
      </w:pPr>
    </w:p>
    <w:p w:rsidR="00F75488" w:rsidRPr="005442AE" w:rsidRDefault="00F75488" w:rsidP="00641921">
      <w:pPr>
        <w:jc w:val="both"/>
        <w:rPr>
          <w:rFonts w:ascii="Times New Roman" w:hAnsi="Times New Roman" w:cs="Times New Roman"/>
          <w:b/>
          <w:sz w:val="24"/>
          <w:szCs w:val="24"/>
          <w:lang w:val="en-US"/>
        </w:rPr>
      </w:pP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D.4.</w:t>
      </w:r>
      <w:r w:rsidRPr="005442AE">
        <w:rPr>
          <w:rFonts w:ascii="Times New Roman" w:hAnsi="Times New Roman" w:cs="Times New Roman"/>
          <w:b/>
          <w:sz w:val="24"/>
          <w:szCs w:val="24"/>
          <w:lang w:val="en-US"/>
        </w:rPr>
        <w:tab/>
        <w:t>RECORDS OF EXPORTS TO BRAZIL (C):</w:t>
      </w:r>
    </w:p>
    <w:p w:rsidR="00641921" w:rsidRPr="005442AE" w:rsidRDefault="00641921" w:rsidP="00641921">
      <w:pPr>
        <w:pStyle w:val="Ttulo7"/>
        <w:numPr>
          <w:ilvl w:val="0"/>
          <w:numId w:val="0"/>
        </w:numPr>
        <w:rPr>
          <w:b w:val="0"/>
          <w:szCs w:val="24"/>
          <w:lang w:val="en-US"/>
        </w:rPr>
      </w:pPr>
      <w:r w:rsidRPr="005442AE">
        <w:rPr>
          <w:b w:val="0"/>
          <w:szCs w:val="24"/>
          <w:lang w:val="en-US"/>
        </w:rPr>
        <w:t>D.4.1.</w:t>
      </w:r>
      <w:r w:rsidRPr="005442AE">
        <w:rPr>
          <w:b w:val="0"/>
          <w:szCs w:val="24"/>
          <w:lang w:val="en-US"/>
        </w:rPr>
        <w:tab/>
        <w:t xml:space="preserve">The information under field C must take into account the total of: </w:t>
      </w:r>
    </w:p>
    <w:p w:rsidR="00641921" w:rsidRPr="005442AE" w:rsidRDefault="00641921" w:rsidP="00641921">
      <w:pPr>
        <w:pStyle w:val="Ttulo7"/>
        <w:numPr>
          <w:ilvl w:val="0"/>
          <w:numId w:val="0"/>
        </w:numPr>
        <w:rPr>
          <w:b w:val="0"/>
          <w:szCs w:val="24"/>
          <w:lang w:val="en-US"/>
        </w:rPr>
      </w:pPr>
    </w:p>
    <w:p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w:t>
      </w:r>
      <w:r w:rsidRPr="005442AE">
        <w:rPr>
          <w:rFonts w:ascii="Times New Roman" w:hAnsi="Times New Roman" w:cs="Times New Roman"/>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rsidR="00641921" w:rsidRPr="005442AE" w:rsidRDefault="00641921" w:rsidP="00641921">
      <w:pPr>
        <w:pStyle w:val="Ttulo7"/>
        <w:numPr>
          <w:ilvl w:val="0"/>
          <w:numId w:val="0"/>
        </w:numPr>
        <w:rPr>
          <w:b w:val="0"/>
          <w:szCs w:val="24"/>
          <w:lang w:val="en-US"/>
        </w:rPr>
      </w:pPr>
      <w:r w:rsidRPr="005442AE">
        <w:rPr>
          <w:b w:val="0"/>
          <w:szCs w:val="24"/>
          <w:lang w:val="en-US"/>
        </w:rPr>
        <w:t>(a.2)</w:t>
      </w:r>
      <w:r w:rsidRPr="005442AE">
        <w:rPr>
          <w:b w:val="0"/>
          <w:szCs w:val="24"/>
          <w:lang w:val="en-US"/>
        </w:rPr>
        <w:tab/>
        <w:t xml:space="preserve">Exports of the like product imported.  </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(a.3)</w:t>
      </w:r>
      <w:r w:rsidRPr="005442AE">
        <w:rPr>
          <w:b w:val="0"/>
          <w:szCs w:val="24"/>
          <w:lang w:val="en-US"/>
        </w:rPr>
        <w:tab/>
        <w:t>Exports of the like product purchased in the domestic market of your company’s country.</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(a.4)</w:t>
      </w:r>
      <w:r w:rsidRPr="005442AE">
        <w:rPr>
          <w:b w:val="0"/>
          <w:szCs w:val="24"/>
          <w:lang w:val="en-US"/>
        </w:rPr>
        <w:tab/>
        <w:t xml:space="preserve">Exports of other products imported or purchased in the domestic market by your company. </w:t>
      </w:r>
    </w:p>
    <w:p w:rsidR="00641921" w:rsidRPr="005442AE" w:rsidRDefault="00641921" w:rsidP="00641921">
      <w:pPr>
        <w:pStyle w:val="Ttulo7"/>
        <w:numPr>
          <w:ilvl w:val="0"/>
          <w:numId w:val="0"/>
        </w:numPr>
        <w:rPr>
          <w:b w:val="0"/>
          <w:szCs w:val="24"/>
          <w:lang w:val="en-US"/>
        </w:rPr>
      </w:pPr>
    </w:p>
    <w:p w:rsidR="00641921" w:rsidRPr="005442AE" w:rsidRDefault="00641921" w:rsidP="00641921">
      <w:pPr>
        <w:rPr>
          <w:rFonts w:ascii="Times New Roman" w:hAnsi="Times New Roman" w:cs="Times New Roman"/>
          <w:sz w:val="24"/>
          <w:szCs w:val="24"/>
          <w:lang w:val="en-US"/>
        </w:rPr>
      </w:pPr>
    </w:p>
    <w:p w:rsidR="008A44D2" w:rsidRPr="005442AE" w:rsidRDefault="008A44D2">
      <w:pP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br w:type="page"/>
      </w:r>
    </w:p>
    <w:p w:rsidR="008A44D2" w:rsidRPr="005442AE" w:rsidRDefault="008A44D2" w:rsidP="006D0693">
      <w:pPr>
        <w:spacing w:after="0"/>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APPENDIX I</w:t>
      </w:r>
    </w:p>
    <w:p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LIABILITY COMMITMENT</w:t>
      </w:r>
    </w:p>
    <w:p w:rsidR="008A44D2" w:rsidRPr="005442AE" w:rsidRDefault="008A44D2" w:rsidP="006D0693">
      <w:pPr>
        <w:spacing w:after="0"/>
        <w:rPr>
          <w:rFonts w:ascii="Times New Roman" w:hAnsi="Times New Roman" w:cs="Times New Roman"/>
          <w:sz w:val="24"/>
          <w:szCs w:val="24"/>
          <w:lang w:val="en-US"/>
        </w:rPr>
      </w:pPr>
    </w:p>
    <w:p w:rsidR="008A44D2" w:rsidRPr="005442AE" w:rsidRDefault="008A44D2" w:rsidP="006D0693">
      <w:pPr>
        <w:spacing w:after="0" w:line="240" w:lineRule="auto"/>
        <w:rPr>
          <w:rFonts w:ascii="Times New Roman" w:hAnsi="Times New Roman" w:cs="Times New Roman"/>
          <w:sz w:val="24"/>
          <w:szCs w:val="24"/>
          <w:lang w:val="en-US"/>
        </w:rPr>
      </w:pPr>
    </w:p>
    <w:p w:rsidR="008A44D2" w:rsidRPr="005442AE" w:rsidRDefault="008A44D2" w:rsidP="006D0693">
      <w:pPr>
        <w:spacing w:after="0" w:line="240" w:lineRule="auto"/>
        <w:rPr>
          <w:rFonts w:ascii="Times New Roman" w:hAnsi="Times New Roman" w:cs="Times New Roman"/>
          <w:sz w:val="24"/>
          <w:szCs w:val="24"/>
          <w:lang w:val="en-US"/>
        </w:rPr>
      </w:pPr>
      <w:r w:rsidRPr="005442AE">
        <w:rPr>
          <w:rFonts w:ascii="Times New Roman" w:hAnsi="Times New Roman" w:cs="Times New Roman"/>
          <w:sz w:val="24"/>
          <w:szCs w:val="24"/>
          <w:lang w:val="en-US"/>
        </w:rPr>
        <w:t>INTERESTED PARTY:</w:t>
      </w:r>
    </w:p>
    <w:p w:rsidR="008A44D2" w:rsidRPr="005442AE" w:rsidRDefault="008A44D2" w:rsidP="006D0693">
      <w:pPr>
        <w:spacing w:after="0" w:line="240" w:lineRule="auto"/>
        <w:rPr>
          <w:rFonts w:ascii="Times New Roman" w:hAnsi="Times New Roman" w:cs="Times New Roman"/>
          <w:sz w:val="24"/>
          <w:szCs w:val="24"/>
          <w:lang w:val="en-US"/>
        </w:rPr>
      </w:pPr>
    </w:p>
    <w:p w:rsidR="008A44D2" w:rsidRPr="005442AE" w:rsidRDefault="008A44D2" w:rsidP="006D0693">
      <w:pPr>
        <w:spacing w:after="0" w:line="240" w:lineRule="auto"/>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 JOB POSITION:</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ELETRONIC ADDRESS:</w:t>
      </w:r>
    </w:p>
    <w:p w:rsidR="008A44D2" w:rsidRPr="005442AE" w:rsidRDefault="008A44D2" w:rsidP="006D0693">
      <w:pPr>
        <w:spacing w:after="0"/>
        <w:jc w:val="both"/>
        <w:rPr>
          <w:rFonts w:ascii="Times New Roman" w:hAnsi="Times New Roman" w:cs="Times New Roman"/>
          <w:sz w:val="24"/>
          <w:szCs w:val="24"/>
          <w:lang w:val="en-US"/>
        </w:rPr>
      </w:pPr>
    </w:p>
    <w:p w:rsidR="008A44D2" w:rsidRPr="005442AE" w:rsidRDefault="008A44D2" w:rsidP="006D0693">
      <w:pPr>
        <w:spacing w:after="0"/>
        <w:rPr>
          <w:rFonts w:ascii="Times New Roman" w:hAnsi="Times New Roman" w:cs="Times New Roman"/>
          <w:sz w:val="24"/>
          <w:szCs w:val="24"/>
          <w:lang w:val="en-US"/>
        </w:rPr>
      </w:pPr>
    </w:p>
    <w:p w:rsidR="008A44D2" w:rsidRPr="005442AE" w:rsidRDefault="008A44D2" w:rsidP="006D0693">
      <w:pPr>
        <w:spacing w:after="0"/>
        <w:rPr>
          <w:rFonts w:ascii="Times New Roman" w:hAnsi="Times New Roman" w:cs="Times New Roman"/>
          <w:sz w:val="24"/>
          <w:szCs w:val="24"/>
          <w:lang w:val="en-US"/>
        </w:rPr>
      </w:pPr>
    </w:p>
    <w:p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w:t>
      </w:r>
      <w:r w:rsidRPr="005442AE">
        <w:rPr>
          <w:rFonts w:ascii="Times New Roman" w:hAnsi="Times New Roman" w:cs="Times New Roman"/>
          <w:bCs/>
          <w:sz w:val="24"/>
          <w:szCs w:val="24"/>
          <w:lang w:val="en-US"/>
        </w:rPr>
        <w:t xml:space="preserve"> hereby certify the veracity of the information contained in</w:t>
      </w:r>
      <w:r w:rsidRPr="005442AE">
        <w:rPr>
          <w:rFonts w:ascii="Times New Roman" w:hAnsi="Times New Roman" w:cs="Times New Roman"/>
          <w:sz w:val="24"/>
          <w:szCs w:val="24"/>
          <w:lang w:val="en-US"/>
        </w:rPr>
        <w:t xml:space="preserve"> this questionnaire and </w:t>
      </w:r>
      <w:r w:rsidRPr="005442AE">
        <w:rPr>
          <w:rFonts w:ascii="Times New Roman" w:hAnsi="Times New Roman" w:cs="Times New Roman"/>
          <w:bCs/>
          <w:sz w:val="24"/>
          <w:szCs w:val="24"/>
          <w:lang w:val="en-US"/>
        </w:rPr>
        <w:t xml:space="preserve">I am aware that </w:t>
      </w:r>
      <w:r w:rsidR="0009512E" w:rsidRPr="005442AE">
        <w:rPr>
          <w:rFonts w:ascii="Times New Roman" w:hAnsi="Times New Roman" w:cs="Times New Roman"/>
          <w:bCs/>
          <w:sz w:val="24"/>
          <w:szCs w:val="24"/>
          <w:lang w:val="en-US"/>
        </w:rPr>
        <w:t>this</w:t>
      </w:r>
      <w:r w:rsidRPr="005442AE">
        <w:rPr>
          <w:rFonts w:ascii="Times New Roman" w:hAnsi="Times New Roman" w:cs="Times New Roman"/>
          <w:bCs/>
          <w:sz w:val="24"/>
          <w:szCs w:val="24"/>
          <w:lang w:val="en-US"/>
        </w:rPr>
        <w:t xml:space="preserve"> information </w:t>
      </w:r>
      <w:r w:rsidR="0009512E" w:rsidRPr="005442AE">
        <w:rPr>
          <w:rFonts w:ascii="Times New Roman" w:hAnsi="Times New Roman" w:cs="Times New Roman"/>
          <w:bCs/>
          <w:sz w:val="24"/>
          <w:szCs w:val="24"/>
          <w:lang w:val="en-US"/>
        </w:rPr>
        <w:t>is</w:t>
      </w:r>
      <w:r w:rsidRPr="005442AE">
        <w:rPr>
          <w:rFonts w:ascii="Times New Roman" w:hAnsi="Times New Roman" w:cs="Times New Roman"/>
          <w:bCs/>
          <w:sz w:val="24"/>
          <w:szCs w:val="24"/>
          <w:lang w:val="en-US"/>
        </w:rPr>
        <w:t xml:space="preserve"> subject to </w:t>
      </w:r>
      <w:r w:rsidRPr="005442AE">
        <w:rPr>
          <w:rFonts w:ascii="Times New Roman" w:hAnsi="Times New Roman" w:cs="Times New Roman"/>
          <w:sz w:val="24"/>
          <w:szCs w:val="24"/>
          <w:lang w:val="en-US"/>
        </w:rPr>
        <w:t xml:space="preserve">on-the-spot </w:t>
      </w:r>
      <w:r w:rsidR="00E446CC" w:rsidRPr="005442AE">
        <w:rPr>
          <w:rFonts w:ascii="Times New Roman" w:hAnsi="Times New Roman" w:cs="Times New Roman"/>
          <w:sz w:val="24"/>
          <w:szCs w:val="24"/>
          <w:lang w:val="en-US"/>
        </w:rPr>
        <w:t>verification</w:t>
      </w:r>
      <w:r w:rsidRPr="005442AE">
        <w:rPr>
          <w:rFonts w:ascii="Times New Roman" w:hAnsi="Times New Roman" w:cs="Times New Roman"/>
          <w:sz w:val="24"/>
          <w:szCs w:val="24"/>
          <w:lang w:val="en-US"/>
        </w:rPr>
        <w:t xml:space="preserve">. </w:t>
      </w:r>
    </w:p>
    <w:p w:rsidR="008A44D2" w:rsidRPr="005442AE" w:rsidRDefault="008A44D2" w:rsidP="006D0693">
      <w:pPr>
        <w:spacing w:after="0"/>
        <w:jc w:val="both"/>
        <w:rPr>
          <w:rFonts w:ascii="Times New Roman" w:hAnsi="Times New Roman" w:cs="Times New Roman"/>
          <w:color w:val="FF0000"/>
          <w:sz w:val="24"/>
          <w:szCs w:val="24"/>
          <w:lang w:val="en-US"/>
        </w:rPr>
      </w:pPr>
    </w:p>
    <w:p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 authorize </w:t>
      </w:r>
      <w:r w:rsidR="00343607">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to use the information contained in this questionnaire. </w:t>
      </w:r>
    </w:p>
    <w:p w:rsidR="008A44D2" w:rsidRPr="005442AE" w:rsidRDefault="008A44D2" w:rsidP="006D0693">
      <w:pPr>
        <w:spacing w:after="0"/>
        <w:ind w:firstLine="708"/>
        <w:jc w:val="both"/>
        <w:rPr>
          <w:rFonts w:ascii="Times New Roman" w:hAnsi="Times New Roman" w:cs="Times New Roman"/>
          <w:sz w:val="24"/>
          <w:szCs w:val="24"/>
          <w:lang w:val="en-US"/>
        </w:rPr>
      </w:pPr>
    </w:p>
    <w:p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 am aware that the information presented  as confidential,</w:t>
      </w:r>
      <w:r w:rsidRPr="005442AE">
        <w:rPr>
          <w:rFonts w:ascii="Times New Roman" w:hAnsi="Times New Roman" w:cs="Times New Roman"/>
          <w:b/>
          <w:bCs/>
          <w:lang w:val="en-US"/>
        </w:rPr>
        <w:t xml:space="preserve"> </w:t>
      </w:r>
      <w:r w:rsidRPr="005442AE">
        <w:rPr>
          <w:rFonts w:ascii="Times New Roman" w:hAnsi="Times New Roman" w:cs="Times New Roman"/>
          <w:bCs/>
          <w:sz w:val="24"/>
          <w:szCs w:val="24"/>
          <w:lang w:val="en-US"/>
        </w:rPr>
        <w:t>provided that this classification is justified</w:t>
      </w:r>
      <w:r w:rsidRPr="005442AE">
        <w:rPr>
          <w:rFonts w:ascii="Times New Roman" w:hAnsi="Times New Roman" w:cs="Times New Roman"/>
          <w:sz w:val="24"/>
          <w:szCs w:val="24"/>
          <w:lang w:val="en-US"/>
        </w:rPr>
        <w:t xml:space="preserve">, will be treated as such and will not be revealed without the express consent of the party I represent,  </w:t>
      </w:r>
      <w:r w:rsidRPr="005442AE">
        <w:rPr>
          <w:rFonts w:ascii="Times New Roman" w:hAnsi="Times New Roman" w:cs="Times New Roman"/>
          <w:bCs/>
          <w:sz w:val="24"/>
          <w:szCs w:val="24"/>
          <w:lang w:val="en-US"/>
        </w:rPr>
        <w:t>pursuant to the legal provisions applicable</w:t>
      </w:r>
      <w:r w:rsidRPr="005442AE">
        <w:rPr>
          <w:rFonts w:ascii="Times New Roman" w:hAnsi="Times New Roman" w:cs="Times New Roman"/>
          <w:sz w:val="24"/>
          <w:szCs w:val="24"/>
          <w:lang w:val="en-US"/>
        </w:rPr>
        <w:t xml:space="preserve">. </w:t>
      </w:r>
    </w:p>
    <w:p w:rsidR="008A44D2" w:rsidRPr="005442AE" w:rsidRDefault="008A44D2" w:rsidP="006D0693">
      <w:pPr>
        <w:spacing w:after="0"/>
        <w:ind w:firstLine="708"/>
        <w:jc w:val="both"/>
        <w:rPr>
          <w:rFonts w:ascii="Times New Roman" w:hAnsi="Times New Roman" w:cs="Times New Roman"/>
          <w:lang w:val="en-US"/>
        </w:rPr>
      </w:pPr>
    </w:p>
    <w:p w:rsidR="00AA6D19" w:rsidRPr="005442AE" w:rsidRDefault="00AA6D19" w:rsidP="006D0693">
      <w:pPr>
        <w:spacing w:after="0"/>
        <w:ind w:firstLine="708"/>
        <w:jc w:val="both"/>
        <w:rPr>
          <w:rFonts w:ascii="Times New Roman" w:hAnsi="Times New Roman" w:cs="Times New Roman"/>
          <w:lang w:val="en-US"/>
        </w:rPr>
      </w:pPr>
    </w:p>
    <w:p w:rsidR="00AA6D19" w:rsidRPr="005442AE" w:rsidRDefault="00AA6D19" w:rsidP="006D0693">
      <w:pPr>
        <w:spacing w:after="0"/>
        <w:ind w:firstLine="708"/>
        <w:jc w:val="both"/>
        <w:rPr>
          <w:rFonts w:ascii="Times New Roman" w:hAnsi="Times New Roman" w:cs="Times New Roman"/>
          <w:lang w:val="en-US"/>
        </w:rPr>
      </w:pPr>
    </w:p>
    <w:p w:rsidR="008A44D2" w:rsidRPr="005442AE" w:rsidRDefault="00F20780" w:rsidP="006D0693">
      <w:pPr>
        <w:spacing w:after="0"/>
        <w:jc w:val="right"/>
        <w:rPr>
          <w:rFonts w:ascii="Times New Roman" w:hAnsi="Times New Roman" w:cs="Times New Roman"/>
          <w:sz w:val="24"/>
          <w:szCs w:val="24"/>
          <w:lang w:val="en-US"/>
        </w:rPr>
      </w:pPr>
      <w:r w:rsidRPr="005442AE">
        <w:rPr>
          <w:rFonts w:ascii="Times New Roman" w:hAnsi="Times New Roman" w:cs="Times New Roman"/>
          <w:sz w:val="24"/>
          <w:szCs w:val="24"/>
          <w:lang w:val="en-US"/>
        </w:rPr>
        <w:t>Place and d</w:t>
      </w:r>
      <w:r w:rsidR="008A44D2" w:rsidRPr="005442AE">
        <w:rPr>
          <w:rFonts w:ascii="Times New Roman" w:hAnsi="Times New Roman" w:cs="Times New Roman"/>
          <w:sz w:val="24"/>
          <w:szCs w:val="24"/>
          <w:lang w:val="en-US"/>
        </w:rPr>
        <w:t>ate</w:t>
      </w:r>
    </w:p>
    <w:p w:rsidR="008A44D2" w:rsidRPr="005442AE" w:rsidRDefault="008A44D2"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signature</w:t>
      </w:r>
    </w:p>
    <w:p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Legal </w:t>
      </w:r>
      <w:proofErr w:type="gramStart"/>
      <w:r w:rsidRPr="005442AE">
        <w:rPr>
          <w:rFonts w:ascii="Times New Roman" w:hAnsi="Times New Roman" w:cs="Times New Roman"/>
          <w:sz w:val="24"/>
          <w:szCs w:val="24"/>
          <w:lang w:val="en-US"/>
        </w:rPr>
        <w:t>representative’s  legible</w:t>
      </w:r>
      <w:proofErr w:type="gramEnd"/>
      <w:r w:rsidRPr="005442AE">
        <w:rPr>
          <w:rFonts w:ascii="Times New Roman" w:hAnsi="Times New Roman" w:cs="Times New Roman"/>
          <w:sz w:val="24"/>
          <w:szCs w:val="24"/>
          <w:lang w:val="en-US"/>
        </w:rPr>
        <w:t xml:space="preserve"> name</w:t>
      </w:r>
    </w:p>
    <w:p w:rsidR="008A44D2" w:rsidRPr="006E0824"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position</w:t>
      </w:r>
    </w:p>
    <w:p w:rsidR="008A44D2" w:rsidRPr="006E0824" w:rsidRDefault="008A44D2" w:rsidP="006D0693">
      <w:pPr>
        <w:spacing w:after="0"/>
        <w:rPr>
          <w:rFonts w:ascii="Times New Roman" w:hAnsi="Times New Roman" w:cs="Times New Roman"/>
          <w:lang w:val="en-US"/>
        </w:rPr>
      </w:pPr>
    </w:p>
    <w:p w:rsidR="008A44D2" w:rsidRPr="006E0824" w:rsidRDefault="008A44D2" w:rsidP="006D0693">
      <w:pPr>
        <w:spacing w:after="0"/>
        <w:rPr>
          <w:rFonts w:ascii="Times New Roman" w:hAnsi="Times New Roman" w:cs="Times New Roman"/>
          <w:lang w:val="en-US"/>
        </w:rPr>
      </w:pPr>
    </w:p>
    <w:sectPr w:rsidR="008A44D2" w:rsidRPr="006E0824" w:rsidSect="003F133B">
      <w:headerReference w:type="default" r:id="rId9"/>
      <w:footerReference w:type="default" r:id="rId10"/>
      <w:footerReference w:type="first" r:id="rId11"/>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1B4E" w:rsidRDefault="004D1B4E">
      <w:pPr>
        <w:spacing w:after="0" w:line="240" w:lineRule="auto"/>
      </w:pPr>
      <w:r>
        <w:separator/>
      </w:r>
    </w:p>
  </w:endnote>
  <w:endnote w:type="continuationSeparator" w:id="0">
    <w:p w:rsidR="004D1B4E" w:rsidRDefault="004D1B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Times New Roman"/>
    <w:charset w:val="00"/>
    <w:family w:val="roman"/>
    <w:pitch w:val="default"/>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1B4E" w:rsidRPr="00343607" w:rsidRDefault="004D1B4E">
    <w:pPr>
      <w:pStyle w:val="Rodap"/>
      <w:framePr w:wrap="auto" w:vAnchor="text" w:hAnchor="margin" w:xAlign="right" w:y="1"/>
      <w:rPr>
        <w:rStyle w:val="Nmerodepgina"/>
        <w:lang w:val="en-US"/>
      </w:rPr>
    </w:pPr>
    <w:r>
      <w:rPr>
        <w:rStyle w:val="Nmerodepgina"/>
      </w:rPr>
      <w:fldChar w:fldCharType="begin"/>
    </w:r>
    <w:r w:rsidRPr="00343607">
      <w:rPr>
        <w:rStyle w:val="Nmerodepgina"/>
        <w:lang w:val="en-US"/>
      </w:rPr>
      <w:instrText xml:space="preserve">PAGE  </w:instrText>
    </w:r>
    <w:r>
      <w:rPr>
        <w:rStyle w:val="Nmerodepgina"/>
      </w:rPr>
      <w:fldChar w:fldCharType="separate"/>
    </w:r>
    <w:r w:rsidR="00E64996">
      <w:rPr>
        <w:rStyle w:val="Nmerodepgina"/>
        <w:noProof/>
        <w:lang w:val="en-US"/>
      </w:rPr>
      <w:t>50</w:t>
    </w:r>
    <w:r>
      <w:rPr>
        <w:rStyle w:val="Nmerodepgina"/>
      </w:rPr>
      <w:fldChar w:fldCharType="end"/>
    </w:r>
  </w:p>
  <w:p w:rsidR="004D1B4E" w:rsidRPr="00B10A3A" w:rsidRDefault="004D1B4E" w:rsidP="00B10A3A">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ins w:id="4" w:author="Zahra Faheina Gadelha" w:date="2015-06-23T11:15:00Z">
      <w:r>
        <w:rPr>
          <w:color w:val="FF0000"/>
          <w:sz w:val="16"/>
          <w:szCs w:val="16"/>
          <w:lang w:val="en-US"/>
        </w:rPr>
        <w:t>.0</w:t>
      </w:r>
    </w:ins>
    <w:r w:rsidRPr="00B10A3A">
      <w:rPr>
        <w:color w:val="FF0000"/>
        <w:sz w:val="16"/>
        <w:szCs w:val="16"/>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1B4E" w:rsidRDefault="004D1B4E">
    <w:pPr>
      <w:pStyle w:val="Rodap"/>
      <w:rPr>
        <w:sz w:val="16"/>
        <w:szCs w:val="16"/>
      </w:rPr>
    </w:pPr>
  </w:p>
  <w:p w:rsidR="004D1B4E" w:rsidRPr="00B10A3A" w:rsidRDefault="004D1B4E">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ins w:id="5" w:author="Zahra Faheina Gadelha" w:date="2015-06-23T11:16:00Z">
      <w:r>
        <w:rPr>
          <w:color w:val="FF0000"/>
          <w:sz w:val="16"/>
          <w:szCs w:val="16"/>
          <w:lang w:val="en-US"/>
        </w:rPr>
        <w:t>.0</w:t>
      </w:r>
    </w:ins>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1B4E" w:rsidRDefault="004D1B4E">
      <w:pPr>
        <w:spacing w:after="0" w:line="240" w:lineRule="auto"/>
      </w:pPr>
      <w:r>
        <w:separator/>
      </w:r>
    </w:p>
  </w:footnote>
  <w:footnote w:type="continuationSeparator" w:id="0">
    <w:p w:rsidR="004D1B4E" w:rsidRDefault="004D1B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1B4E" w:rsidRPr="00E90ABD" w:rsidRDefault="004D1B4E" w:rsidP="00E90ABD">
    <w:pPr>
      <w:pStyle w:val="Cabealho"/>
      <w:jc w:val="center"/>
      <w:rPr>
        <w:b/>
        <w:color w:val="FF0000"/>
      </w:rPr>
    </w:pPr>
    <w:r w:rsidRPr="00E90ABD">
      <w:rPr>
        <w:b/>
        <w:color w:val="FF0000"/>
      </w:rPr>
      <w:t>UNOFFICIAL TRANSLATION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2"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abstractNumId w:val="4"/>
  </w:num>
  <w:num w:numId="2">
    <w:abstractNumId w:val="3"/>
  </w:num>
  <w:num w:numId="3">
    <w:abstractNumId w:val="2"/>
  </w:num>
  <w:num w:numId="4">
    <w:abstractNumId w:val="0"/>
  </w:num>
  <w:num w:numId="5">
    <w:abstractNumId w:val="5"/>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2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308"/>
    <w:rsid w:val="00005701"/>
    <w:rsid w:val="00007F0E"/>
    <w:rsid w:val="000120D0"/>
    <w:rsid w:val="00023431"/>
    <w:rsid w:val="00032B4A"/>
    <w:rsid w:val="00034DE3"/>
    <w:rsid w:val="00035C9A"/>
    <w:rsid w:val="00045CFC"/>
    <w:rsid w:val="000510E9"/>
    <w:rsid w:val="00051429"/>
    <w:rsid w:val="00060E07"/>
    <w:rsid w:val="000678E5"/>
    <w:rsid w:val="00091246"/>
    <w:rsid w:val="00094F42"/>
    <w:rsid w:val="0009512E"/>
    <w:rsid w:val="000A3A37"/>
    <w:rsid w:val="000A6ED7"/>
    <w:rsid w:val="000B026D"/>
    <w:rsid w:val="000C483E"/>
    <w:rsid w:val="000D0FED"/>
    <w:rsid w:val="000E21EC"/>
    <w:rsid w:val="000E7C0F"/>
    <w:rsid w:val="000F2072"/>
    <w:rsid w:val="000F2B96"/>
    <w:rsid w:val="000F6382"/>
    <w:rsid w:val="001066B4"/>
    <w:rsid w:val="001157B4"/>
    <w:rsid w:val="00122125"/>
    <w:rsid w:val="001233B4"/>
    <w:rsid w:val="00125E6A"/>
    <w:rsid w:val="00126B5D"/>
    <w:rsid w:val="0013617D"/>
    <w:rsid w:val="00136BE6"/>
    <w:rsid w:val="0014284C"/>
    <w:rsid w:val="00147A4E"/>
    <w:rsid w:val="001504E7"/>
    <w:rsid w:val="00150CD0"/>
    <w:rsid w:val="00153718"/>
    <w:rsid w:val="00155798"/>
    <w:rsid w:val="001672D7"/>
    <w:rsid w:val="00170B3B"/>
    <w:rsid w:val="00177B42"/>
    <w:rsid w:val="00186EED"/>
    <w:rsid w:val="00193FCB"/>
    <w:rsid w:val="00195D38"/>
    <w:rsid w:val="001A5B33"/>
    <w:rsid w:val="001B1068"/>
    <w:rsid w:val="001B111A"/>
    <w:rsid w:val="001B1A98"/>
    <w:rsid w:val="001B4CE3"/>
    <w:rsid w:val="001B57FB"/>
    <w:rsid w:val="001C56B4"/>
    <w:rsid w:val="001C798D"/>
    <w:rsid w:val="001D2127"/>
    <w:rsid w:val="001D280A"/>
    <w:rsid w:val="001D463B"/>
    <w:rsid w:val="001D6577"/>
    <w:rsid w:val="001D686C"/>
    <w:rsid w:val="001D75CD"/>
    <w:rsid w:val="001E5DE3"/>
    <w:rsid w:val="001F3049"/>
    <w:rsid w:val="001F64C1"/>
    <w:rsid w:val="00201C61"/>
    <w:rsid w:val="002108D8"/>
    <w:rsid w:val="00214958"/>
    <w:rsid w:val="00220AB9"/>
    <w:rsid w:val="002339F3"/>
    <w:rsid w:val="002342B9"/>
    <w:rsid w:val="00234EFC"/>
    <w:rsid w:val="00236242"/>
    <w:rsid w:val="00242520"/>
    <w:rsid w:val="00244FE9"/>
    <w:rsid w:val="00245D78"/>
    <w:rsid w:val="002462A8"/>
    <w:rsid w:val="002613D4"/>
    <w:rsid w:val="00262D7C"/>
    <w:rsid w:val="00264338"/>
    <w:rsid w:val="00264725"/>
    <w:rsid w:val="00270743"/>
    <w:rsid w:val="0027346B"/>
    <w:rsid w:val="002767A2"/>
    <w:rsid w:val="00281065"/>
    <w:rsid w:val="00281186"/>
    <w:rsid w:val="00281630"/>
    <w:rsid w:val="0028184E"/>
    <w:rsid w:val="0028194A"/>
    <w:rsid w:val="00283360"/>
    <w:rsid w:val="002874F6"/>
    <w:rsid w:val="0029413E"/>
    <w:rsid w:val="002A0588"/>
    <w:rsid w:val="002A46F9"/>
    <w:rsid w:val="002B1F14"/>
    <w:rsid w:val="002D3B2C"/>
    <w:rsid w:val="002D3B83"/>
    <w:rsid w:val="002E41C8"/>
    <w:rsid w:val="002E4674"/>
    <w:rsid w:val="002E7108"/>
    <w:rsid w:val="002F0981"/>
    <w:rsid w:val="002F3B74"/>
    <w:rsid w:val="003134B7"/>
    <w:rsid w:val="00315185"/>
    <w:rsid w:val="00316A64"/>
    <w:rsid w:val="00322C40"/>
    <w:rsid w:val="003244BF"/>
    <w:rsid w:val="00325B7A"/>
    <w:rsid w:val="00334F14"/>
    <w:rsid w:val="003420B6"/>
    <w:rsid w:val="0034228C"/>
    <w:rsid w:val="00343607"/>
    <w:rsid w:val="0035060F"/>
    <w:rsid w:val="00350CC7"/>
    <w:rsid w:val="00352AE2"/>
    <w:rsid w:val="003564A7"/>
    <w:rsid w:val="00356A41"/>
    <w:rsid w:val="00357067"/>
    <w:rsid w:val="00360936"/>
    <w:rsid w:val="00361C67"/>
    <w:rsid w:val="00364353"/>
    <w:rsid w:val="00365B28"/>
    <w:rsid w:val="0036633F"/>
    <w:rsid w:val="00366C5E"/>
    <w:rsid w:val="00370AEF"/>
    <w:rsid w:val="00374AAB"/>
    <w:rsid w:val="003807D1"/>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F133B"/>
    <w:rsid w:val="003F4FF1"/>
    <w:rsid w:val="003F73EB"/>
    <w:rsid w:val="00401E43"/>
    <w:rsid w:val="004024F8"/>
    <w:rsid w:val="00405FA6"/>
    <w:rsid w:val="0041394A"/>
    <w:rsid w:val="00417F4F"/>
    <w:rsid w:val="00421112"/>
    <w:rsid w:val="00422A8D"/>
    <w:rsid w:val="004232B9"/>
    <w:rsid w:val="0042722A"/>
    <w:rsid w:val="0042742C"/>
    <w:rsid w:val="004327A0"/>
    <w:rsid w:val="00434FFB"/>
    <w:rsid w:val="00447EAA"/>
    <w:rsid w:val="00460B7C"/>
    <w:rsid w:val="00461A76"/>
    <w:rsid w:val="00462DAE"/>
    <w:rsid w:val="004672CA"/>
    <w:rsid w:val="00473DD7"/>
    <w:rsid w:val="00474F08"/>
    <w:rsid w:val="00475A6B"/>
    <w:rsid w:val="00482610"/>
    <w:rsid w:val="00483299"/>
    <w:rsid w:val="00484CE9"/>
    <w:rsid w:val="00485863"/>
    <w:rsid w:val="00487B41"/>
    <w:rsid w:val="0049356D"/>
    <w:rsid w:val="00494E76"/>
    <w:rsid w:val="00495ED4"/>
    <w:rsid w:val="004A351E"/>
    <w:rsid w:val="004A4696"/>
    <w:rsid w:val="004A571A"/>
    <w:rsid w:val="004A796C"/>
    <w:rsid w:val="004B446E"/>
    <w:rsid w:val="004B5411"/>
    <w:rsid w:val="004C14AC"/>
    <w:rsid w:val="004C569B"/>
    <w:rsid w:val="004D1B4E"/>
    <w:rsid w:val="004D5404"/>
    <w:rsid w:val="004E4C23"/>
    <w:rsid w:val="004E4FC6"/>
    <w:rsid w:val="004F406F"/>
    <w:rsid w:val="004F590B"/>
    <w:rsid w:val="004F76A9"/>
    <w:rsid w:val="00502462"/>
    <w:rsid w:val="00506B6C"/>
    <w:rsid w:val="005131AD"/>
    <w:rsid w:val="00520040"/>
    <w:rsid w:val="0052421B"/>
    <w:rsid w:val="005327AA"/>
    <w:rsid w:val="00533901"/>
    <w:rsid w:val="0053395E"/>
    <w:rsid w:val="005347F1"/>
    <w:rsid w:val="005367C5"/>
    <w:rsid w:val="00540FE4"/>
    <w:rsid w:val="005442AE"/>
    <w:rsid w:val="00544825"/>
    <w:rsid w:val="0054503F"/>
    <w:rsid w:val="00557FFE"/>
    <w:rsid w:val="00576861"/>
    <w:rsid w:val="00597647"/>
    <w:rsid w:val="005A2D54"/>
    <w:rsid w:val="005B2C90"/>
    <w:rsid w:val="005B4381"/>
    <w:rsid w:val="005C227C"/>
    <w:rsid w:val="005C2E81"/>
    <w:rsid w:val="005C68D5"/>
    <w:rsid w:val="005D189A"/>
    <w:rsid w:val="005D383B"/>
    <w:rsid w:val="005D621E"/>
    <w:rsid w:val="005D68FA"/>
    <w:rsid w:val="005E1FB6"/>
    <w:rsid w:val="005E3866"/>
    <w:rsid w:val="005E5820"/>
    <w:rsid w:val="00601833"/>
    <w:rsid w:val="00601BDD"/>
    <w:rsid w:val="00607022"/>
    <w:rsid w:val="00611485"/>
    <w:rsid w:val="00617131"/>
    <w:rsid w:val="00617151"/>
    <w:rsid w:val="00617CA4"/>
    <w:rsid w:val="006222FB"/>
    <w:rsid w:val="00632096"/>
    <w:rsid w:val="0063530B"/>
    <w:rsid w:val="00637CD6"/>
    <w:rsid w:val="00641921"/>
    <w:rsid w:val="006444C5"/>
    <w:rsid w:val="006467D9"/>
    <w:rsid w:val="00646F0C"/>
    <w:rsid w:val="00651AC2"/>
    <w:rsid w:val="0067026F"/>
    <w:rsid w:val="00674DEA"/>
    <w:rsid w:val="00675D0A"/>
    <w:rsid w:val="00686BB7"/>
    <w:rsid w:val="00686CB2"/>
    <w:rsid w:val="00687113"/>
    <w:rsid w:val="0069155D"/>
    <w:rsid w:val="0069167F"/>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E0824"/>
    <w:rsid w:val="006E7A35"/>
    <w:rsid w:val="006F12CC"/>
    <w:rsid w:val="00712F40"/>
    <w:rsid w:val="00714AB8"/>
    <w:rsid w:val="007233D8"/>
    <w:rsid w:val="00726DFF"/>
    <w:rsid w:val="00730463"/>
    <w:rsid w:val="00731ADC"/>
    <w:rsid w:val="00732A72"/>
    <w:rsid w:val="00734A7B"/>
    <w:rsid w:val="00735E8E"/>
    <w:rsid w:val="00736101"/>
    <w:rsid w:val="00742505"/>
    <w:rsid w:val="00746039"/>
    <w:rsid w:val="007476D1"/>
    <w:rsid w:val="00753A99"/>
    <w:rsid w:val="0075644D"/>
    <w:rsid w:val="00756D61"/>
    <w:rsid w:val="00762CD7"/>
    <w:rsid w:val="00765DD6"/>
    <w:rsid w:val="00767BE6"/>
    <w:rsid w:val="00771EE8"/>
    <w:rsid w:val="00782AEF"/>
    <w:rsid w:val="00786DA5"/>
    <w:rsid w:val="007874CA"/>
    <w:rsid w:val="007A2D30"/>
    <w:rsid w:val="007A3F66"/>
    <w:rsid w:val="007B279D"/>
    <w:rsid w:val="007B4809"/>
    <w:rsid w:val="007B4FCB"/>
    <w:rsid w:val="007B5F15"/>
    <w:rsid w:val="007B7A5D"/>
    <w:rsid w:val="007C28E9"/>
    <w:rsid w:val="007C3C40"/>
    <w:rsid w:val="007D0893"/>
    <w:rsid w:val="007D3DE2"/>
    <w:rsid w:val="007E1ACA"/>
    <w:rsid w:val="007E76EE"/>
    <w:rsid w:val="007F7684"/>
    <w:rsid w:val="0080175B"/>
    <w:rsid w:val="00801D32"/>
    <w:rsid w:val="008058B6"/>
    <w:rsid w:val="00812FBA"/>
    <w:rsid w:val="008135C0"/>
    <w:rsid w:val="00813BBC"/>
    <w:rsid w:val="00813C17"/>
    <w:rsid w:val="00815AFB"/>
    <w:rsid w:val="00815E3A"/>
    <w:rsid w:val="0081716A"/>
    <w:rsid w:val="008206DE"/>
    <w:rsid w:val="00823E85"/>
    <w:rsid w:val="00826C82"/>
    <w:rsid w:val="0082752F"/>
    <w:rsid w:val="00832020"/>
    <w:rsid w:val="00836DAA"/>
    <w:rsid w:val="0084120E"/>
    <w:rsid w:val="008433E9"/>
    <w:rsid w:val="00847B63"/>
    <w:rsid w:val="00854030"/>
    <w:rsid w:val="00862632"/>
    <w:rsid w:val="0086334B"/>
    <w:rsid w:val="00864CB2"/>
    <w:rsid w:val="00864CE9"/>
    <w:rsid w:val="008656E4"/>
    <w:rsid w:val="008819F9"/>
    <w:rsid w:val="00884230"/>
    <w:rsid w:val="00885987"/>
    <w:rsid w:val="00887509"/>
    <w:rsid w:val="008A44D2"/>
    <w:rsid w:val="008A57BF"/>
    <w:rsid w:val="008A6DA8"/>
    <w:rsid w:val="008B125B"/>
    <w:rsid w:val="008B38D1"/>
    <w:rsid w:val="008C3525"/>
    <w:rsid w:val="008C3BCE"/>
    <w:rsid w:val="008C5234"/>
    <w:rsid w:val="008D0AB0"/>
    <w:rsid w:val="008D2CE0"/>
    <w:rsid w:val="008D46B2"/>
    <w:rsid w:val="008E574C"/>
    <w:rsid w:val="008F1010"/>
    <w:rsid w:val="008F1A43"/>
    <w:rsid w:val="008F6E1D"/>
    <w:rsid w:val="00900EE2"/>
    <w:rsid w:val="00903728"/>
    <w:rsid w:val="00903BDE"/>
    <w:rsid w:val="00907F8A"/>
    <w:rsid w:val="00911867"/>
    <w:rsid w:val="00917A09"/>
    <w:rsid w:val="00920AD4"/>
    <w:rsid w:val="009366A5"/>
    <w:rsid w:val="00940020"/>
    <w:rsid w:val="009405E1"/>
    <w:rsid w:val="0094173D"/>
    <w:rsid w:val="00947A41"/>
    <w:rsid w:val="0095390A"/>
    <w:rsid w:val="009642CE"/>
    <w:rsid w:val="0096624D"/>
    <w:rsid w:val="009748E2"/>
    <w:rsid w:val="0099693E"/>
    <w:rsid w:val="009A1459"/>
    <w:rsid w:val="009A2706"/>
    <w:rsid w:val="009B0FB7"/>
    <w:rsid w:val="009B7107"/>
    <w:rsid w:val="009C1D82"/>
    <w:rsid w:val="009D1EDF"/>
    <w:rsid w:val="009E05D3"/>
    <w:rsid w:val="009E05DA"/>
    <w:rsid w:val="009E3710"/>
    <w:rsid w:val="009E789B"/>
    <w:rsid w:val="009F133A"/>
    <w:rsid w:val="009F2C28"/>
    <w:rsid w:val="009F4B88"/>
    <w:rsid w:val="00A002CC"/>
    <w:rsid w:val="00A0086E"/>
    <w:rsid w:val="00A07F82"/>
    <w:rsid w:val="00A1498D"/>
    <w:rsid w:val="00A160A1"/>
    <w:rsid w:val="00A21BB2"/>
    <w:rsid w:val="00A2316B"/>
    <w:rsid w:val="00A23258"/>
    <w:rsid w:val="00A24301"/>
    <w:rsid w:val="00A251F5"/>
    <w:rsid w:val="00A3282A"/>
    <w:rsid w:val="00A329BA"/>
    <w:rsid w:val="00A358F6"/>
    <w:rsid w:val="00A3606F"/>
    <w:rsid w:val="00A4067C"/>
    <w:rsid w:val="00A428AD"/>
    <w:rsid w:val="00A5339D"/>
    <w:rsid w:val="00A535FB"/>
    <w:rsid w:val="00A63308"/>
    <w:rsid w:val="00A7335D"/>
    <w:rsid w:val="00A74E22"/>
    <w:rsid w:val="00A82854"/>
    <w:rsid w:val="00A85ED2"/>
    <w:rsid w:val="00A87FF0"/>
    <w:rsid w:val="00A92D4D"/>
    <w:rsid w:val="00A95976"/>
    <w:rsid w:val="00AA1963"/>
    <w:rsid w:val="00AA5F8F"/>
    <w:rsid w:val="00AA6D19"/>
    <w:rsid w:val="00AB101F"/>
    <w:rsid w:val="00AC19DD"/>
    <w:rsid w:val="00AC44AB"/>
    <w:rsid w:val="00AC4B0F"/>
    <w:rsid w:val="00AC4C35"/>
    <w:rsid w:val="00AC5239"/>
    <w:rsid w:val="00AC6DE4"/>
    <w:rsid w:val="00AD1816"/>
    <w:rsid w:val="00AD707F"/>
    <w:rsid w:val="00AE03B5"/>
    <w:rsid w:val="00AE3C1C"/>
    <w:rsid w:val="00B10A3A"/>
    <w:rsid w:val="00B1164B"/>
    <w:rsid w:val="00B1196A"/>
    <w:rsid w:val="00B13969"/>
    <w:rsid w:val="00B227C4"/>
    <w:rsid w:val="00B24A1A"/>
    <w:rsid w:val="00B32AC7"/>
    <w:rsid w:val="00B3764E"/>
    <w:rsid w:val="00B41E30"/>
    <w:rsid w:val="00B4391F"/>
    <w:rsid w:val="00B45ED8"/>
    <w:rsid w:val="00B46869"/>
    <w:rsid w:val="00B50E7E"/>
    <w:rsid w:val="00B54E60"/>
    <w:rsid w:val="00B630E9"/>
    <w:rsid w:val="00B80F81"/>
    <w:rsid w:val="00B84EF1"/>
    <w:rsid w:val="00B86777"/>
    <w:rsid w:val="00B90C78"/>
    <w:rsid w:val="00B9316B"/>
    <w:rsid w:val="00B9772B"/>
    <w:rsid w:val="00BA0FA2"/>
    <w:rsid w:val="00BA207D"/>
    <w:rsid w:val="00BA38AF"/>
    <w:rsid w:val="00BA3A51"/>
    <w:rsid w:val="00BA599A"/>
    <w:rsid w:val="00BB095B"/>
    <w:rsid w:val="00BB3D43"/>
    <w:rsid w:val="00BB6204"/>
    <w:rsid w:val="00BC144F"/>
    <w:rsid w:val="00BC63F1"/>
    <w:rsid w:val="00BE02F8"/>
    <w:rsid w:val="00BF1729"/>
    <w:rsid w:val="00BF1F64"/>
    <w:rsid w:val="00BF2F3E"/>
    <w:rsid w:val="00BF61F2"/>
    <w:rsid w:val="00C00306"/>
    <w:rsid w:val="00C02C50"/>
    <w:rsid w:val="00C07E50"/>
    <w:rsid w:val="00C11EFE"/>
    <w:rsid w:val="00C1395A"/>
    <w:rsid w:val="00C149E7"/>
    <w:rsid w:val="00C20A64"/>
    <w:rsid w:val="00C22B18"/>
    <w:rsid w:val="00C245D7"/>
    <w:rsid w:val="00C27C6D"/>
    <w:rsid w:val="00C309DE"/>
    <w:rsid w:val="00C40E24"/>
    <w:rsid w:val="00C43601"/>
    <w:rsid w:val="00C44266"/>
    <w:rsid w:val="00C532A0"/>
    <w:rsid w:val="00C625CF"/>
    <w:rsid w:val="00C626E3"/>
    <w:rsid w:val="00C63DF8"/>
    <w:rsid w:val="00C676BE"/>
    <w:rsid w:val="00C7157B"/>
    <w:rsid w:val="00C72DEB"/>
    <w:rsid w:val="00C74BA3"/>
    <w:rsid w:val="00C93C9D"/>
    <w:rsid w:val="00CA154F"/>
    <w:rsid w:val="00CB275C"/>
    <w:rsid w:val="00CB2EE1"/>
    <w:rsid w:val="00CB2FD2"/>
    <w:rsid w:val="00CC634E"/>
    <w:rsid w:val="00CC7D75"/>
    <w:rsid w:val="00CE44A9"/>
    <w:rsid w:val="00CE6372"/>
    <w:rsid w:val="00CE6C62"/>
    <w:rsid w:val="00D00321"/>
    <w:rsid w:val="00D006D2"/>
    <w:rsid w:val="00D02768"/>
    <w:rsid w:val="00D0282B"/>
    <w:rsid w:val="00D10D6E"/>
    <w:rsid w:val="00D1457B"/>
    <w:rsid w:val="00D16D66"/>
    <w:rsid w:val="00D176B9"/>
    <w:rsid w:val="00D267A0"/>
    <w:rsid w:val="00D339CC"/>
    <w:rsid w:val="00D350E8"/>
    <w:rsid w:val="00D35627"/>
    <w:rsid w:val="00D36601"/>
    <w:rsid w:val="00D40C66"/>
    <w:rsid w:val="00D414ED"/>
    <w:rsid w:val="00D45C0C"/>
    <w:rsid w:val="00D46136"/>
    <w:rsid w:val="00D46D03"/>
    <w:rsid w:val="00D471C0"/>
    <w:rsid w:val="00D47DE4"/>
    <w:rsid w:val="00D5041D"/>
    <w:rsid w:val="00D5369D"/>
    <w:rsid w:val="00D61BB1"/>
    <w:rsid w:val="00D75574"/>
    <w:rsid w:val="00D765D0"/>
    <w:rsid w:val="00D80555"/>
    <w:rsid w:val="00D84553"/>
    <w:rsid w:val="00D8549C"/>
    <w:rsid w:val="00D90670"/>
    <w:rsid w:val="00DA70CC"/>
    <w:rsid w:val="00DB1035"/>
    <w:rsid w:val="00DB76D9"/>
    <w:rsid w:val="00DD05AA"/>
    <w:rsid w:val="00DE1635"/>
    <w:rsid w:val="00DF4D93"/>
    <w:rsid w:val="00DF5298"/>
    <w:rsid w:val="00DF5729"/>
    <w:rsid w:val="00E1126E"/>
    <w:rsid w:val="00E1151F"/>
    <w:rsid w:val="00E144C9"/>
    <w:rsid w:val="00E14828"/>
    <w:rsid w:val="00E211CF"/>
    <w:rsid w:val="00E22825"/>
    <w:rsid w:val="00E42F8E"/>
    <w:rsid w:val="00E43746"/>
    <w:rsid w:val="00E446CC"/>
    <w:rsid w:val="00E53F31"/>
    <w:rsid w:val="00E63619"/>
    <w:rsid w:val="00E64996"/>
    <w:rsid w:val="00E6741D"/>
    <w:rsid w:val="00E71185"/>
    <w:rsid w:val="00E71F4B"/>
    <w:rsid w:val="00E800FD"/>
    <w:rsid w:val="00E809BE"/>
    <w:rsid w:val="00E80E5C"/>
    <w:rsid w:val="00E87D1D"/>
    <w:rsid w:val="00E90ABD"/>
    <w:rsid w:val="00E91518"/>
    <w:rsid w:val="00E95911"/>
    <w:rsid w:val="00EA306F"/>
    <w:rsid w:val="00EA538D"/>
    <w:rsid w:val="00EA5AF7"/>
    <w:rsid w:val="00EB48E0"/>
    <w:rsid w:val="00EB4F27"/>
    <w:rsid w:val="00EC36C9"/>
    <w:rsid w:val="00ED04BF"/>
    <w:rsid w:val="00ED35B7"/>
    <w:rsid w:val="00ED5034"/>
    <w:rsid w:val="00EE37A1"/>
    <w:rsid w:val="00EF24BE"/>
    <w:rsid w:val="00EF2AF1"/>
    <w:rsid w:val="00EF4AB6"/>
    <w:rsid w:val="00EF5AA6"/>
    <w:rsid w:val="00F006CC"/>
    <w:rsid w:val="00F03021"/>
    <w:rsid w:val="00F0642B"/>
    <w:rsid w:val="00F10281"/>
    <w:rsid w:val="00F14E0C"/>
    <w:rsid w:val="00F1581E"/>
    <w:rsid w:val="00F20780"/>
    <w:rsid w:val="00F23C50"/>
    <w:rsid w:val="00F268CB"/>
    <w:rsid w:val="00F27F89"/>
    <w:rsid w:val="00F31A2D"/>
    <w:rsid w:val="00F32EA8"/>
    <w:rsid w:val="00F3340E"/>
    <w:rsid w:val="00F33664"/>
    <w:rsid w:val="00F36B50"/>
    <w:rsid w:val="00F409D1"/>
    <w:rsid w:val="00F4331D"/>
    <w:rsid w:val="00F4517E"/>
    <w:rsid w:val="00F4717C"/>
    <w:rsid w:val="00F54D37"/>
    <w:rsid w:val="00F62930"/>
    <w:rsid w:val="00F66541"/>
    <w:rsid w:val="00F66671"/>
    <w:rsid w:val="00F73895"/>
    <w:rsid w:val="00F75488"/>
    <w:rsid w:val="00F75CF0"/>
    <w:rsid w:val="00F81B23"/>
    <w:rsid w:val="00F8223F"/>
    <w:rsid w:val="00F851FB"/>
    <w:rsid w:val="00F94F55"/>
    <w:rsid w:val="00F96FCC"/>
    <w:rsid w:val="00FB2220"/>
    <w:rsid w:val="00FB4EEA"/>
    <w:rsid w:val="00FB6ACA"/>
    <w:rsid w:val="00FC17B9"/>
    <w:rsid w:val="00FC7068"/>
    <w:rsid w:val="00FD5C14"/>
    <w:rsid w:val="00FF35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8FE30DA"/>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 w:type="character" w:customStyle="1" w:styleId="hps">
    <w:name w:val="hps"/>
    <w:basedOn w:val="Fontepargpadro"/>
    <w:rsid w:val="00F96F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663826940">
      <w:bodyDiv w:val="1"/>
      <w:marLeft w:val="0"/>
      <w:marRight w:val="0"/>
      <w:marTop w:val="0"/>
      <w:marBottom w:val="0"/>
      <w:divBdr>
        <w:top w:val="none" w:sz="0" w:space="0" w:color="auto"/>
        <w:left w:val="none" w:sz="0" w:space="0" w:color="auto"/>
        <w:bottom w:val="none" w:sz="0" w:space="0" w:color="auto"/>
        <w:right w:val="none" w:sz="0" w:space="0" w:color="auto"/>
      </w:divBdr>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apasoffset@mdic.gov.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9F347-80F3-45B7-84CA-898D5134A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51</Pages>
  <Words>14707</Words>
  <Characters>79422</Characters>
  <Application>Microsoft Office Word</Application>
  <DocSecurity>2</DocSecurity>
  <Lines>661</Lines>
  <Paragraphs>187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Roberto Tadeu Packer</cp:lastModifiedBy>
  <cp:revision>13</cp:revision>
  <dcterms:created xsi:type="dcterms:W3CDTF">2017-03-10T17:03:00Z</dcterms:created>
  <dcterms:modified xsi:type="dcterms:W3CDTF">2020-03-16T22:10:00Z</dcterms:modified>
</cp:coreProperties>
</file>